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974E99" w14:paraId="47277757" w14:textId="77777777" w:rsidTr="00D74AE1">
        <w:trPr>
          <w:trHeight w:hRule="exact" w:val="2948"/>
        </w:trPr>
        <w:tc>
          <w:tcPr>
            <w:tcW w:w="11185" w:type="dxa"/>
            <w:vAlign w:val="center"/>
          </w:tcPr>
          <w:p w14:paraId="2DD45E03" w14:textId="77777777" w:rsidR="00974E99" w:rsidRPr="00974E99" w:rsidRDefault="00974E99" w:rsidP="00E21A27">
            <w:pPr>
              <w:pStyle w:val="Documenttype"/>
            </w:pPr>
            <w:bookmarkStart w:id="0" w:name="_GoBack"/>
            <w:bookmarkEnd w:id="0"/>
            <w:r w:rsidRPr="00974E99">
              <w:t>I</w:t>
            </w:r>
            <w:bookmarkStart w:id="1" w:name="_Ref446317644"/>
            <w:bookmarkEnd w:id="1"/>
            <w:r w:rsidRPr="00974E99">
              <w:t xml:space="preserve">ALA </w:t>
            </w:r>
            <w:r w:rsidR="0093492E">
              <w:t>G</w:t>
            </w:r>
            <w:r w:rsidR="00722236">
              <w:t>uideline</w:t>
            </w:r>
          </w:p>
        </w:tc>
      </w:tr>
    </w:tbl>
    <w:p w14:paraId="501A2287" w14:textId="77777777" w:rsidR="008972C3" w:rsidRDefault="008972C3" w:rsidP="003274DB"/>
    <w:p w14:paraId="15AB7601" w14:textId="77777777" w:rsidR="00D74AE1" w:rsidRDefault="00D74AE1" w:rsidP="003274DB"/>
    <w:p w14:paraId="6DDAB97C" w14:textId="77777777" w:rsidR="0093492E" w:rsidRDefault="0026038D" w:rsidP="0026038D">
      <w:pPr>
        <w:pStyle w:val="Documentnumber"/>
      </w:pPr>
      <w:proofErr w:type="gramStart"/>
      <w:r>
        <w:t>1</w:t>
      </w:r>
      <w:r w:rsidR="00914330" w:rsidRPr="00914330">
        <w:rPr>
          <w:highlight w:val="yellow"/>
        </w:rPr>
        <w:t>???</w:t>
      </w:r>
      <w:proofErr w:type="gramEnd"/>
    </w:p>
    <w:p w14:paraId="7B0AC1EE" w14:textId="77777777" w:rsidR="0026038D" w:rsidRDefault="0026038D" w:rsidP="003274DB"/>
    <w:p w14:paraId="66BEB946" w14:textId="77777777" w:rsidR="00776004" w:rsidRPr="00ED4450" w:rsidRDefault="00122E5F" w:rsidP="006218E8">
      <w:pPr>
        <w:pStyle w:val="Documentname"/>
      </w:pPr>
      <w:r>
        <w:rPr>
          <w:bCs/>
        </w:rPr>
        <w:t xml:space="preserve">USE </w:t>
      </w:r>
      <w:r>
        <w:t>OF MOBILE ATON</w:t>
      </w:r>
    </w:p>
    <w:p w14:paraId="3DD6AF56" w14:textId="77777777" w:rsidR="00CF49CC" w:rsidRDefault="00CF49CC" w:rsidP="00D74AE1"/>
    <w:p w14:paraId="70114836" w14:textId="77777777" w:rsidR="004E0BBB" w:rsidRDefault="004E0BBB" w:rsidP="00D74AE1"/>
    <w:p w14:paraId="620C34E1" w14:textId="77777777" w:rsidR="004E0BBB" w:rsidRDefault="004E0BBB" w:rsidP="00D74AE1"/>
    <w:p w14:paraId="09557FEC" w14:textId="77777777" w:rsidR="004E0BBB" w:rsidRDefault="004E0BBB" w:rsidP="00D74AE1"/>
    <w:p w14:paraId="30192E97" w14:textId="77777777" w:rsidR="004E0BBB" w:rsidRDefault="004E0BBB" w:rsidP="00D74AE1"/>
    <w:p w14:paraId="511D36FD" w14:textId="77777777" w:rsidR="004E0BBB" w:rsidRDefault="004E0BBB" w:rsidP="00D74AE1"/>
    <w:p w14:paraId="68D36378" w14:textId="77777777" w:rsidR="004E0BBB" w:rsidRDefault="004E0BBB" w:rsidP="00D74AE1"/>
    <w:p w14:paraId="109BF173" w14:textId="77777777" w:rsidR="004E0BBB" w:rsidRDefault="004E0BBB" w:rsidP="00D74AE1"/>
    <w:p w14:paraId="498A901C" w14:textId="77777777" w:rsidR="004E0BBB" w:rsidRDefault="004E0BBB" w:rsidP="00D74AE1"/>
    <w:p w14:paraId="63C75903" w14:textId="77777777" w:rsidR="004E0BBB" w:rsidRDefault="004E0BBB" w:rsidP="00D74AE1"/>
    <w:p w14:paraId="71AEB5EF" w14:textId="77777777" w:rsidR="004E0BBB" w:rsidRDefault="004E0BBB" w:rsidP="00D74AE1"/>
    <w:p w14:paraId="5686769A" w14:textId="77777777" w:rsidR="004E0BBB" w:rsidRDefault="004E0BBB" w:rsidP="00D74AE1"/>
    <w:p w14:paraId="7F80D79F" w14:textId="77777777" w:rsidR="004E0BBB" w:rsidRDefault="004E0BBB" w:rsidP="00D74AE1"/>
    <w:p w14:paraId="0CDCDB43" w14:textId="77777777" w:rsidR="004E0BBB" w:rsidRDefault="004E0BBB" w:rsidP="00D74AE1"/>
    <w:p w14:paraId="0FD44D6B" w14:textId="77777777" w:rsidR="004E0BBB" w:rsidRDefault="004E0BBB" w:rsidP="00D74AE1"/>
    <w:p w14:paraId="5EAABE90" w14:textId="77777777" w:rsidR="004E0BBB" w:rsidRDefault="004E0BBB" w:rsidP="00D74AE1"/>
    <w:p w14:paraId="575D7918" w14:textId="77777777" w:rsidR="004E0BBB" w:rsidRDefault="004E0BBB" w:rsidP="00D74AE1"/>
    <w:p w14:paraId="37FB854E" w14:textId="77777777" w:rsidR="00734BC6" w:rsidRDefault="00734BC6" w:rsidP="00D74AE1"/>
    <w:p w14:paraId="4735D747" w14:textId="77777777" w:rsidR="004E0BBB" w:rsidRDefault="004E0BBB" w:rsidP="00D74AE1"/>
    <w:p w14:paraId="7790A5BE" w14:textId="77777777" w:rsidR="004E0BBB" w:rsidRDefault="004E0BBB" w:rsidP="00D74AE1"/>
    <w:p w14:paraId="033359E5" w14:textId="77777777" w:rsidR="004E0BBB" w:rsidRDefault="004E0BBB" w:rsidP="00D74AE1"/>
    <w:p w14:paraId="640C6102" w14:textId="77777777" w:rsidR="004E0BBB" w:rsidRDefault="004E0BBB" w:rsidP="00D74AE1"/>
    <w:p w14:paraId="49F27A1F" w14:textId="77777777" w:rsidR="004E0BBB" w:rsidRDefault="004E0BBB" w:rsidP="00D74AE1"/>
    <w:p w14:paraId="7643D36C" w14:textId="77777777" w:rsidR="004E0BBB" w:rsidRDefault="004E0BBB" w:rsidP="00D74AE1"/>
    <w:p w14:paraId="2312C01C" w14:textId="77777777" w:rsidR="004E0BBB" w:rsidRDefault="004E0BBB" w:rsidP="00D74AE1"/>
    <w:p w14:paraId="2160BEFA" w14:textId="77777777" w:rsidR="004E0BBB" w:rsidRDefault="004E0BBB" w:rsidP="00D74AE1"/>
    <w:p w14:paraId="178B3744" w14:textId="77777777" w:rsidR="004E0BBB" w:rsidRDefault="004E0BBB" w:rsidP="004E0BBB">
      <w:pPr>
        <w:pStyle w:val="Editionnumber"/>
      </w:pPr>
      <w:r>
        <w:t xml:space="preserve">Edition </w:t>
      </w:r>
      <w:commentRangeStart w:id="2"/>
      <w:r>
        <w:t>1.0</w:t>
      </w:r>
      <w:commentRangeEnd w:id="2"/>
      <w:r w:rsidR="00600C2B">
        <w:rPr>
          <w:rStyle w:val="CommentReference"/>
          <w:b w:val="0"/>
          <w:color w:val="auto"/>
        </w:rPr>
        <w:commentReference w:id="2"/>
      </w:r>
    </w:p>
    <w:p w14:paraId="52D3F941" w14:textId="77777777" w:rsidR="004E0BBB" w:rsidRDefault="00600C2B" w:rsidP="004E0BBB">
      <w:pPr>
        <w:pStyle w:val="Documentdate"/>
      </w:pPr>
      <w:r>
        <w:t xml:space="preserve">Document </w:t>
      </w:r>
      <w:commentRangeStart w:id="3"/>
      <w:r>
        <w:t>date</w:t>
      </w:r>
      <w:commentRangeEnd w:id="3"/>
      <w:r>
        <w:rPr>
          <w:rStyle w:val="CommentReference"/>
          <w:b w:val="0"/>
          <w:color w:val="auto"/>
        </w:rPr>
        <w:commentReference w:id="3"/>
      </w:r>
    </w:p>
    <w:p w14:paraId="290E0C61" w14:textId="77777777" w:rsidR="00BC27F6" w:rsidRDefault="00BC27F6" w:rsidP="00D74AE1">
      <w:pPr>
        <w:sectPr w:rsidR="00BC27F6" w:rsidSect="007E30DF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1AFDAFF2" w14:textId="77777777" w:rsidR="00914E26" w:rsidRPr="00460028" w:rsidRDefault="00914E26" w:rsidP="00914E26">
      <w:pPr>
        <w:pStyle w:val="BodyText"/>
      </w:pPr>
      <w:r w:rsidRPr="00460028">
        <w:lastRenderedPageBreak/>
        <w:t>Revisions to th</w:t>
      </w:r>
      <w:r>
        <w:t>is</w:t>
      </w:r>
      <w:r w:rsidRPr="00460028">
        <w:t xml:space="preserve"> IALA Document are to </w:t>
      </w:r>
      <w:proofErr w:type="gramStart"/>
      <w:r w:rsidRPr="00460028">
        <w:t>be noted</w:t>
      </w:r>
      <w:proofErr w:type="gramEnd"/>
      <w:r w:rsidRPr="00460028">
        <w:t xml:space="preserve"> in the table prior to t</w:t>
      </w:r>
      <w:r>
        <w:t>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60028" w14:paraId="52F4697D" w14:textId="77777777" w:rsidTr="005E4659">
        <w:tc>
          <w:tcPr>
            <w:tcW w:w="1908" w:type="dxa"/>
          </w:tcPr>
          <w:p w14:paraId="11538E11" w14:textId="77777777" w:rsidR="00914E26" w:rsidRPr="00460028" w:rsidRDefault="00914E26" w:rsidP="00414698">
            <w:pPr>
              <w:pStyle w:val="Tableheading"/>
            </w:pPr>
            <w:r w:rsidRPr="00460028">
              <w:t>Date</w:t>
            </w:r>
          </w:p>
        </w:tc>
        <w:tc>
          <w:tcPr>
            <w:tcW w:w="3576" w:type="dxa"/>
          </w:tcPr>
          <w:p w14:paraId="4D7DC9AA" w14:textId="77777777" w:rsidR="00914E26" w:rsidRPr="00460028" w:rsidRDefault="00914E26" w:rsidP="00414698">
            <w:pPr>
              <w:pStyle w:val="Tableheading"/>
            </w:pPr>
            <w:r w:rsidRPr="00460028">
              <w:t>Page / Section Revised</w:t>
            </w:r>
          </w:p>
        </w:tc>
        <w:tc>
          <w:tcPr>
            <w:tcW w:w="5001" w:type="dxa"/>
          </w:tcPr>
          <w:p w14:paraId="6DAE4E08" w14:textId="77777777" w:rsidR="00914E26" w:rsidRPr="00460028" w:rsidRDefault="00914E26" w:rsidP="00414698">
            <w:pPr>
              <w:pStyle w:val="Tableheading"/>
            </w:pPr>
            <w:r w:rsidRPr="00460028">
              <w:t>Requirement for Revision</w:t>
            </w:r>
          </w:p>
        </w:tc>
      </w:tr>
      <w:tr w:rsidR="005E4659" w:rsidRPr="00460028" w14:paraId="24CBCD0C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057FBF80" w14:textId="77777777" w:rsidR="00914E26" w:rsidRPr="00C27E08" w:rsidRDefault="006218E8" w:rsidP="00914E26">
            <w:pPr>
              <w:pStyle w:val="Tabletext"/>
            </w:pPr>
            <w:r>
              <w:t>month/year approved by Council</w:t>
            </w:r>
          </w:p>
        </w:tc>
        <w:tc>
          <w:tcPr>
            <w:tcW w:w="3576" w:type="dxa"/>
            <w:vAlign w:val="center"/>
          </w:tcPr>
          <w:p w14:paraId="10E231DF" w14:textId="77777777" w:rsidR="00914E26" w:rsidRPr="00C27E08" w:rsidRDefault="006218E8" w:rsidP="00914E26">
            <w:pPr>
              <w:pStyle w:val="Tabletext"/>
            </w:pPr>
            <w:proofErr w:type="spellStart"/>
            <w:r>
              <w:t>aaaaa</w:t>
            </w:r>
            <w:proofErr w:type="spellEnd"/>
          </w:p>
        </w:tc>
        <w:tc>
          <w:tcPr>
            <w:tcW w:w="5001" w:type="dxa"/>
            <w:vAlign w:val="center"/>
          </w:tcPr>
          <w:p w14:paraId="509FFD78" w14:textId="77777777" w:rsidR="00914E26" w:rsidRPr="00460028" w:rsidRDefault="006218E8" w:rsidP="00914E26">
            <w:pPr>
              <w:pStyle w:val="Tabletext"/>
            </w:pPr>
            <w:proofErr w:type="spellStart"/>
            <w:r>
              <w:t>aaaaaa</w:t>
            </w:r>
            <w:proofErr w:type="spellEnd"/>
          </w:p>
        </w:tc>
      </w:tr>
      <w:tr w:rsidR="005E4659" w:rsidRPr="00460028" w14:paraId="1E2D7D47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398600C7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64D8ADB4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78CC34E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2F353AE3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22BBC86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2EC2F34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9DBC584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24ED4F48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2820D974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F42F975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768A777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061EF043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3F0748D6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581FEC1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716F0C1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355336BB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BF3ED24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7DD5DC4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5262DA08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01AF5D27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46764E5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D96918A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45A27A3" w14:textId="77777777" w:rsidR="00914E26" w:rsidRPr="00460028" w:rsidRDefault="00914E26" w:rsidP="00914E26">
            <w:pPr>
              <w:pStyle w:val="Tabletext"/>
            </w:pPr>
          </w:p>
        </w:tc>
      </w:tr>
    </w:tbl>
    <w:p w14:paraId="3F9558D7" w14:textId="77777777" w:rsidR="00914E26" w:rsidRDefault="00914E26" w:rsidP="00D74AE1"/>
    <w:p w14:paraId="5F7E085F" w14:textId="77777777" w:rsidR="005E4659" w:rsidRDefault="005E4659" w:rsidP="00914E26">
      <w:pPr>
        <w:spacing w:after="200" w:line="276" w:lineRule="auto"/>
        <w:sectPr w:rsidR="005E4659" w:rsidSect="00C716E5">
          <w:headerReference w:type="default" r:id="rId15"/>
          <w:footerReference w:type="default" r:id="rId16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0114144F" w14:textId="77777777" w:rsidR="00BE57F6" w:rsidRDefault="007F7361">
      <w:pPr>
        <w:pStyle w:val="TOC1"/>
        <w:rPr>
          <w:rFonts w:eastAsiaTheme="minorEastAsia"/>
          <w:b w:val="0"/>
          <w:color w:val="auto"/>
          <w:lang w:val="pt-PT" w:eastAsia="pt-PT"/>
        </w:rPr>
      </w:pPr>
      <w:r>
        <w:rPr>
          <w:rFonts w:eastAsia="Times New Roman" w:cs="Times New Roman"/>
          <w:b w:val="0"/>
          <w:szCs w:val="20"/>
        </w:rPr>
        <w:lastRenderedPageBreak/>
        <w:fldChar w:fldCharType="begin"/>
      </w:r>
      <w:r w:rsidR="004A4EC4">
        <w:rPr>
          <w:rFonts w:eastAsia="Times New Roman" w:cs="Times New Roman"/>
          <w:b w:val="0"/>
          <w:szCs w:val="20"/>
        </w:rPr>
        <w:instrText xml:space="preserve"> TOC \o "1-3" \t "Annex,4,Appendix,5" </w:instrText>
      </w:r>
      <w:r>
        <w:rPr>
          <w:rFonts w:eastAsia="Times New Roman" w:cs="Times New Roman"/>
          <w:b w:val="0"/>
          <w:szCs w:val="20"/>
        </w:rPr>
        <w:fldChar w:fldCharType="separate"/>
      </w:r>
      <w:r w:rsidR="00BE57F6" w:rsidRPr="00CF7D13">
        <w:t>1.</w:t>
      </w:r>
      <w:r w:rsidR="00BE57F6">
        <w:rPr>
          <w:rFonts w:eastAsiaTheme="minorEastAsia"/>
          <w:b w:val="0"/>
          <w:color w:val="auto"/>
          <w:lang w:val="pt-PT" w:eastAsia="pt-PT"/>
        </w:rPr>
        <w:tab/>
      </w:r>
      <w:r w:rsidR="00BE57F6">
        <w:t>INTRODUCTION</w:t>
      </w:r>
      <w:r w:rsidR="00BE57F6">
        <w:tab/>
      </w:r>
      <w:r>
        <w:fldChar w:fldCharType="begin"/>
      </w:r>
      <w:r w:rsidR="00BE57F6">
        <w:instrText xml:space="preserve"> PAGEREF _Toc465149313 \h </w:instrText>
      </w:r>
      <w:r>
        <w:fldChar w:fldCharType="separate"/>
      </w:r>
      <w:r w:rsidR="00BE57F6">
        <w:t>4</w:t>
      </w:r>
      <w:r>
        <w:fldChar w:fldCharType="end"/>
      </w:r>
    </w:p>
    <w:p w14:paraId="7A5BCE79" w14:textId="77777777" w:rsidR="00BE57F6" w:rsidRDefault="00BE57F6">
      <w:pPr>
        <w:pStyle w:val="TOC1"/>
        <w:rPr>
          <w:rFonts w:eastAsiaTheme="minorEastAsia"/>
          <w:b w:val="0"/>
          <w:color w:val="auto"/>
          <w:lang w:val="pt-PT" w:eastAsia="pt-PT"/>
        </w:rPr>
      </w:pPr>
      <w:r w:rsidRPr="00CF7D13">
        <w:t>2.</w:t>
      </w:r>
      <w:r>
        <w:rPr>
          <w:rFonts w:eastAsiaTheme="minorEastAsia"/>
          <w:b w:val="0"/>
          <w:color w:val="auto"/>
          <w:lang w:val="pt-PT" w:eastAsia="pt-PT"/>
        </w:rPr>
        <w:tab/>
      </w:r>
      <w:r>
        <w:t>Type of mobile aton</w:t>
      </w:r>
      <w:r>
        <w:tab/>
      </w:r>
      <w:r w:rsidR="007F7361">
        <w:fldChar w:fldCharType="begin"/>
      </w:r>
      <w:r>
        <w:instrText xml:space="preserve"> PAGEREF _Toc465149314 \h </w:instrText>
      </w:r>
      <w:r w:rsidR="007F7361">
        <w:fldChar w:fldCharType="separate"/>
      </w:r>
      <w:r>
        <w:t>4</w:t>
      </w:r>
      <w:r w:rsidR="007F7361">
        <w:fldChar w:fldCharType="end"/>
      </w:r>
    </w:p>
    <w:p w14:paraId="2F0CE581" w14:textId="77777777" w:rsidR="00BE57F6" w:rsidRDefault="00BE57F6">
      <w:pPr>
        <w:pStyle w:val="TOC2"/>
        <w:rPr>
          <w:rFonts w:eastAsiaTheme="minorEastAsia"/>
          <w:color w:val="auto"/>
          <w:lang w:val="pt-PT" w:eastAsia="pt-PT"/>
        </w:rPr>
      </w:pPr>
      <w:r w:rsidRPr="00CF7D13">
        <w:rPr>
          <w:lang w:val="en-IE"/>
        </w:rPr>
        <w:t>2.1.</w:t>
      </w:r>
      <w:r>
        <w:rPr>
          <w:rFonts w:eastAsiaTheme="minorEastAsia"/>
          <w:color w:val="auto"/>
          <w:lang w:val="pt-PT" w:eastAsia="pt-PT"/>
        </w:rPr>
        <w:tab/>
      </w:r>
      <w:r w:rsidRPr="00CF7D13">
        <w:rPr>
          <w:lang w:val="en-IE"/>
        </w:rPr>
        <w:t>Physical MAtoN</w:t>
      </w:r>
      <w:r>
        <w:tab/>
      </w:r>
      <w:r w:rsidR="007F7361">
        <w:fldChar w:fldCharType="begin"/>
      </w:r>
      <w:r>
        <w:instrText xml:space="preserve"> PAGEREF _Toc465149315 \h </w:instrText>
      </w:r>
      <w:r w:rsidR="007F7361">
        <w:fldChar w:fldCharType="separate"/>
      </w:r>
      <w:r>
        <w:t>4</w:t>
      </w:r>
      <w:r w:rsidR="007F7361">
        <w:fldChar w:fldCharType="end"/>
      </w:r>
    </w:p>
    <w:p w14:paraId="1CCD5A4F" w14:textId="77777777" w:rsidR="00BE57F6" w:rsidRDefault="00BE57F6">
      <w:pPr>
        <w:pStyle w:val="TOC2"/>
        <w:rPr>
          <w:rFonts w:eastAsiaTheme="minorEastAsia"/>
          <w:color w:val="auto"/>
          <w:lang w:val="pt-PT" w:eastAsia="pt-PT"/>
        </w:rPr>
      </w:pPr>
      <w:r w:rsidRPr="00CF7D13">
        <w:rPr>
          <w:lang w:val="en-IE"/>
        </w:rPr>
        <w:t>2.2.</w:t>
      </w:r>
      <w:r>
        <w:rPr>
          <w:rFonts w:eastAsiaTheme="minorEastAsia"/>
          <w:color w:val="auto"/>
          <w:lang w:val="pt-PT" w:eastAsia="pt-PT"/>
        </w:rPr>
        <w:tab/>
      </w:r>
      <w:r w:rsidRPr="00CF7D13">
        <w:rPr>
          <w:lang w:val="en-IE"/>
        </w:rPr>
        <w:t>Virtual MATON</w:t>
      </w:r>
      <w:r>
        <w:tab/>
      </w:r>
      <w:r w:rsidR="007F7361">
        <w:fldChar w:fldCharType="begin"/>
      </w:r>
      <w:r>
        <w:instrText xml:space="preserve"> PAGEREF _Toc465149316 \h </w:instrText>
      </w:r>
      <w:r w:rsidR="007F7361">
        <w:fldChar w:fldCharType="separate"/>
      </w:r>
      <w:r>
        <w:t>4</w:t>
      </w:r>
      <w:r w:rsidR="007F7361">
        <w:fldChar w:fldCharType="end"/>
      </w:r>
    </w:p>
    <w:p w14:paraId="0D0E5761" w14:textId="77777777" w:rsidR="00BE57F6" w:rsidRDefault="00BE57F6">
      <w:pPr>
        <w:pStyle w:val="TOC1"/>
        <w:rPr>
          <w:rFonts w:eastAsiaTheme="minorEastAsia"/>
          <w:b w:val="0"/>
          <w:color w:val="auto"/>
          <w:lang w:val="pt-PT" w:eastAsia="pt-PT"/>
        </w:rPr>
      </w:pPr>
      <w:r w:rsidRPr="00CF7D13">
        <w:rPr>
          <w:rFonts w:eastAsia="Times New Roman" w:cs="Arial"/>
          <w:lang w:val="en-IE"/>
        </w:rPr>
        <w:t>3.</w:t>
      </w:r>
      <w:r>
        <w:rPr>
          <w:rFonts w:eastAsiaTheme="minorEastAsia"/>
          <w:b w:val="0"/>
          <w:color w:val="auto"/>
          <w:lang w:val="pt-PT" w:eastAsia="pt-PT"/>
        </w:rPr>
        <w:tab/>
      </w:r>
      <w:r w:rsidRPr="00CF7D13">
        <w:rPr>
          <w:rFonts w:eastAsia="Times New Roman" w:cs="Arial"/>
          <w:lang w:val="en-IE"/>
        </w:rPr>
        <w:t>Deployment:</w:t>
      </w:r>
      <w:r>
        <w:tab/>
      </w:r>
      <w:r w:rsidR="007F7361">
        <w:fldChar w:fldCharType="begin"/>
      </w:r>
      <w:r>
        <w:instrText xml:space="preserve"> PAGEREF _Toc465149317 \h </w:instrText>
      </w:r>
      <w:r w:rsidR="007F7361">
        <w:fldChar w:fldCharType="separate"/>
      </w:r>
      <w:r>
        <w:t>5</w:t>
      </w:r>
      <w:r w:rsidR="007F7361">
        <w:fldChar w:fldCharType="end"/>
      </w:r>
    </w:p>
    <w:p w14:paraId="7A3ACD12" w14:textId="77777777"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rPr>
          <w:lang w:val="en-IE"/>
        </w:rPr>
        <w:t>3.1.</w:t>
      </w:r>
      <w:r w:rsidRPr="00BE57F6">
        <w:rPr>
          <w:rFonts w:eastAsiaTheme="minorEastAsia"/>
          <w:color w:val="auto"/>
          <w:lang w:val="en-US" w:eastAsia="pt-PT"/>
        </w:rPr>
        <w:tab/>
      </w:r>
      <w:r w:rsidRPr="00CF7D13">
        <w:rPr>
          <w:lang w:val="en-IE"/>
        </w:rPr>
        <w:t>Using Surface or air assets.</w:t>
      </w:r>
      <w:r>
        <w:tab/>
      </w:r>
      <w:r w:rsidR="007F7361">
        <w:fldChar w:fldCharType="begin"/>
      </w:r>
      <w:r>
        <w:instrText xml:space="preserve"> PAGEREF _Toc465149318 \h </w:instrText>
      </w:r>
      <w:r w:rsidR="007F7361">
        <w:fldChar w:fldCharType="separate"/>
      </w:r>
      <w:r>
        <w:t>5</w:t>
      </w:r>
      <w:r w:rsidR="007F7361">
        <w:fldChar w:fldCharType="end"/>
      </w:r>
    </w:p>
    <w:p w14:paraId="3CDA2B84" w14:textId="77777777"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3.2.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Promulgation.</w:t>
      </w:r>
      <w:r>
        <w:tab/>
      </w:r>
      <w:r w:rsidR="007F7361">
        <w:fldChar w:fldCharType="begin"/>
      </w:r>
      <w:r>
        <w:instrText xml:space="preserve"> PAGEREF _Toc465149319 \h </w:instrText>
      </w:r>
      <w:r w:rsidR="007F7361">
        <w:fldChar w:fldCharType="separate"/>
      </w:r>
      <w:r>
        <w:t>5</w:t>
      </w:r>
      <w:r w:rsidR="007F7361">
        <w:fldChar w:fldCharType="end"/>
      </w:r>
    </w:p>
    <w:p w14:paraId="18C44A16" w14:textId="77777777" w:rsidR="00BE57F6" w:rsidRPr="00BE57F6" w:rsidRDefault="00BE57F6">
      <w:pPr>
        <w:pStyle w:val="TOC1"/>
        <w:rPr>
          <w:rFonts w:eastAsiaTheme="minorEastAsia"/>
          <w:b w:val="0"/>
          <w:color w:val="auto"/>
          <w:lang w:val="en-US" w:eastAsia="pt-PT"/>
        </w:rPr>
      </w:pPr>
      <w:r w:rsidRPr="00CF7D13">
        <w:t>4.</w:t>
      </w:r>
      <w:r w:rsidRPr="00BE57F6">
        <w:rPr>
          <w:rFonts w:eastAsiaTheme="minorEastAsia"/>
          <w:b w:val="0"/>
          <w:color w:val="auto"/>
          <w:lang w:val="en-US" w:eastAsia="pt-PT"/>
        </w:rPr>
        <w:tab/>
      </w:r>
      <w:r>
        <w:t>Monitoring and reporting</w:t>
      </w:r>
      <w:r>
        <w:tab/>
      </w:r>
      <w:r w:rsidR="007F7361">
        <w:fldChar w:fldCharType="begin"/>
      </w:r>
      <w:r>
        <w:instrText xml:space="preserve"> PAGEREF _Toc465149320 \h </w:instrText>
      </w:r>
      <w:r w:rsidR="007F7361">
        <w:fldChar w:fldCharType="separate"/>
      </w:r>
      <w:r>
        <w:t>5</w:t>
      </w:r>
      <w:r w:rsidR="007F7361">
        <w:fldChar w:fldCharType="end"/>
      </w:r>
    </w:p>
    <w:p w14:paraId="3D5AED62" w14:textId="77777777"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4.1.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Monitoring</w:t>
      </w:r>
      <w:r>
        <w:tab/>
      </w:r>
      <w:r w:rsidR="007F7361">
        <w:fldChar w:fldCharType="begin"/>
      </w:r>
      <w:r>
        <w:instrText xml:space="preserve"> PAGEREF _Toc465149321 \h </w:instrText>
      </w:r>
      <w:r w:rsidR="007F7361">
        <w:fldChar w:fldCharType="separate"/>
      </w:r>
      <w:r>
        <w:t>5</w:t>
      </w:r>
      <w:r w:rsidR="007F7361">
        <w:fldChar w:fldCharType="end"/>
      </w:r>
    </w:p>
    <w:p w14:paraId="645195B3" w14:textId="77777777"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4.2.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Reporting</w:t>
      </w:r>
      <w:r>
        <w:tab/>
      </w:r>
      <w:r w:rsidR="007F7361">
        <w:fldChar w:fldCharType="begin"/>
      </w:r>
      <w:r>
        <w:instrText xml:space="preserve"> PAGEREF _Toc465149322 \h </w:instrText>
      </w:r>
      <w:r w:rsidR="007F7361">
        <w:fldChar w:fldCharType="separate"/>
      </w:r>
      <w:r>
        <w:t>5</w:t>
      </w:r>
      <w:r w:rsidR="007F7361">
        <w:fldChar w:fldCharType="end"/>
      </w:r>
    </w:p>
    <w:p w14:paraId="28E8F0B6" w14:textId="77777777"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4.3.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Maritime Safety Information</w:t>
      </w:r>
      <w:r>
        <w:tab/>
      </w:r>
      <w:r w:rsidR="007F7361">
        <w:fldChar w:fldCharType="begin"/>
      </w:r>
      <w:r>
        <w:instrText xml:space="preserve"> PAGEREF _Toc465149323 \h </w:instrText>
      </w:r>
      <w:r w:rsidR="007F7361">
        <w:fldChar w:fldCharType="separate"/>
      </w:r>
      <w:r>
        <w:t>6</w:t>
      </w:r>
      <w:r w:rsidR="007F7361">
        <w:fldChar w:fldCharType="end"/>
      </w:r>
    </w:p>
    <w:p w14:paraId="0B673330" w14:textId="77777777" w:rsidR="00BE57F6" w:rsidRPr="00BE57F6" w:rsidRDefault="00BE57F6">
      <w:pPr>
        <w:pStyle w:val="TOC1"/>
        <w:rPr>
          <w:rFonts w:eastAsiaTheme="minorEastAsia"/>
          <w:b w:val="0"/>
          <w:color w:val="auto"/>
          <w:lang w:val="en-US" w:eastAsia="pt-PT"/>
        </w:rPr>
      </w:pPr>
      <w:r w:rsidRPr="00CF7D13">
        <w:t>5.</w:t>
      </w:r>
      <w:r w:rsidRPr="00BE57F6">
        <w:rPr>
          <w:rFonts w:eastAsiaTheme="minorEastAsia"/>
          <w:b w:val="0"/>
          <w:color w:val="auto"/>
          <w:lang w:val="en-US" w:eastAsia="pt-PT"/>
        </w:rPr>
        <w:tab/>
      </w:r>
      <w:r>
        <w:t>Issues of responsibility</w:t>
      </w:r>
      <w:r>
        <w:tab/>
      </w:r>
      <w:r w:rsidR="007F7361">
        <w:fldChar w:fldCharType="begin"/>
      </w:r>
      <w:r>
        <w:instrText xml:space="preserve"> PAGEREF _Toc465149324 \h </w:instrText>
      </w:r>
      <w:r w:rsidR="007F7361">
        <w:fldChar w:fldCharType="separate"/>
      </w:r>
      <w:r>
        <w:t>6</w:t>
      </w:r>
      <w:r w:rsidR="007F7361">
        <w:fldChar w:fldCharType="end"/>
      </w:r>
    </w:p>
    <w:p w14:paraId="11236D57" w14:textId="77777777"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5.1.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Inability to monitor</w:t>
      </w:r>
      <w:r>
        <w:tab/>
      </w:r>
      <w:r w:rsidR="007F7361">
        <w:fldChar w:fldCharType="begin"/>
      </w:r>
      <w:r>
        <w:instrText xml:space="preserve"> PAGEREF _Toc465149325 \h </w:instrText>
      </w:r>
      <w:r w:rsidR="007F7361">
        <w:fldChar w:fldCharType="separate"/>
      </w:r>
      <w:r>
        <w:t>6</w:t>
      </w:r>
      <w:r w:rsidR="007F7361">
        <w:fldChar w:fldCharType="end"/>
      </w:r>
    </w:p>
    <w:p w14:paraId="17265F3A" w14:textId="77777777"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5.2.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Costs of Wreck Marking</w:t>
      </w:r>
      <w:r>
        <w:tab/>
      </w:r>
      <w:r w:rsidR="007F7361">
        <w:fldChar w:fldCharType="begin"/>
      </w:r>
      <w:r>
        <w:instrText xml:space="preserve"> PAGEREF _Toc465149326 \h </w:instrText>
      </w:r>
      <w:r w:rsidR="007F7361">
        <w:fldChar w:fldCharType="separate"/>
      </w:r>
      <w:r>
        <w:t>6</w:t>
      </w:r>
      <w:r w:rsidR="007F7361">
        <w:fldChar w:fldCharType="end"/>
      </w:r>
    </w:p>
    <w:p w14:paraId="361FE586" w14:textId="77777777" w:rsidR="00642025" w:rsidRPr="0093492E" w:rsidRDefault="007F7361" w:rsidP="00BA5754">
      <w:pPr>
        <w:rPr>
          <w:noProof/>
        </w:rPr>
      </w:pPr>
      <w:r>
        <w:rPr>
          <w:noProof/>
        </w:rPr>
        <w:fldChar w:fldCharType="end"/>
      </w:r>
    </w:p>
    <w:p w14:paraId="00B51B07" w14:textId="77777777" w:rsidR="0078486B" w:rsidRDefault="002F265A" w:rsidP="00C9558A">
      <w:pPr>
        <w:pStyle w:val="ListofFigures"/>
      </w:pPr>
      <w:r>
        <w:t>List of Tables</w:t>
      </w:r>
    </w:p>
    <w:p w14:paraId="3EDA8AC0" w14:textId="77777777" w:rsidR="00BE57F6" w:rsidRPr="00BE57F6" w:rsidRDefault="007F7361">
      <w:pPr>
        <w:pStyle w:val="TableofFigures"/>
        <w:rPr>
          <w:rFonts w:eastAsiaTheme="minorEastAsia"/>
          <w:i w:val="0"/>
          <w:noProof/>
          <w:lang w:val="en-US" w:eastAsia="pt-PT"/>
        </w:rPr>
      </w:pPr>
      <w:r>
        <w:rPr>
          <w:i w:val="0"/>
        </w:rPr>
        <w:fldChar w:fldCharType="begin"/>
      </w:r>
      <w:r w:rsidR="00BE57F6">
        <w:rPr>
          <w:i w:val="0"/>
        </w:rPr>
        <w:instrText xml:space="preserve"> TOC \t "Table caption;1" \c "Table" </w:instrText>
      </w:r>
      <w:r>
        <w:rPr>
          <w:i w:val="0"/>
        </w:rPr>
        <w:fldChar w:fldCharType="separate"/>
      </w:r>
      <w:r w:rsidR="00BE57F6" w:rsidRPr="002731D4">
        <w:rPr>
          <w:i w:val="0"/>
          <w:noProof/>
          <w:highlight w:val="cyan"/>
        </w:rPr>
        <w:t>Table 1- Light colour and Rhythm</w:t>
      </w:r>
      <w:r w:rsidR="00BE57F6">
        <w:rPr>
          <w:noProof/>
        </w:rPr>
        <w:tab/>
      </w:r>
      <w:r>
        <w:rPr>
          <w:noProof/>
        </w:rPr>
        <w:fldChar w:fldCharType="begin"/>
      </w:r>
      <w:r w:rsidR="00BE57F6">
        <w:rPr>
          <w:noProof/>
        </w:rPr>
        <w:instrText xml:space="preserve"> PAGEREF _Toc465149401 \h </w:instrText>
      </w:r>
      <w:r>
        <w:rPr>
          <w:noProof/>
        </w:rPr>
      </w:r>
      <w:r>
        <w:rPr>
          <w:noProof/>
        </w:rPr>
        <w:fldChar w:fldCharType="separate"/>
      </w:r>
      <w:r w:rsidR="00BE57F6">
        <w:rPr>
          <w:noProof/>
        </w:rPr>
        <w:t>4</w:t>
      </w:r>
      <w:r>
        <w:rPr>
          <w:noProof/>
        </w:rPr>
        <w:fldChar w:fldCharType="end"/>
      </w:r>
    </w:p>
    <w:p w14:paraId="6109ABDC" w14:textId="77777777" w:rsidR="00161325" w:rsidRPr="00BE57F6" w:rsidRDefault="007F7361" w:rsidP="00BA5754">
      <w:pPr>
        <w:rPr>
          <w:lang w:val="en-US"/>
        </w:rPr>
      </w:pPr>
      <w:r>
        <w:rPr>
          <w:i/>
          <w:sz w:val="22"/>
        </w:rPr>
        <w:fldChar w:fldCharType="end"/>
      </w:r>
    </w:p>
    <w:p w14:paraId="4B13007F" w14:textId="77777777" w:rsidR="00B07717" w:rsidRPr="00161325" w:rsidRDefault="00B07717" w:rsidP="007D1805">
      <w:pPr>
        <w:pStyle w:val="TableofFigures"/>
      </w:pPr>
    </w:p>
    <w:p w14:paraId="3306DF5B" w14:textId="77777777" w:rsidR="00790277" w:rsidRPr="0078486B" w:rsidRDefault="00790277" w:rsidP="003274DB">
      <w:pPr>
        <w:rPr>
          <w:lang w:val="fr-FR"/>
        </w:rPr>
        <w:sectPr w:rsidR="00790277" w:rsidRPr="0078486B" w:rsidSect="00C716E5">
          <w:headerReference w:type="default" r:id="rId17"/>
          <w:headerReference w:type="first" r:id="rId18"/>
          <w:footerReference w:type="first" r:id="rId19"/>
          <w:pgSz w:w="11906" w:h="16838" w:code="9"/>
          <w:pgMar w:top="567" w:right="794" w:bottom="567" w:left="907" w:header="850" w:footer="567" w:gutter="0"/>
          <w:cols w:space="708"/>
          <w:titlePg/>
          <w:docGrid w:linePitch="360"/>
        </w:sectPr>
      </w:pPr>
    </w:p>
    <w:p w14:paraId="29B36A05" w14:textId="77777777" w:rsidR="004944C8" w:rsidRDefault="00ED4450" w:rsidP="00DE2814">
      <w:pPr>
        <w:pStyle w:val="Heading1"/>
      </w:pPr>
      <w:bookmarkStart w:id="4" w:name="_Toc465149313"/>
      <w:commentRangeStart w:id="5"/>
      <w:r>
        <w:lastRenderedPageBreak/>
        <w:t>INTRODUCTION</w:t>
      </w:r>
      <w:commentRangeEnd w:id="5"/>
      <w:r w:rsidR="00795637">
        <w:rPr>
          <w:rStyle w:val="CommentReference"/>
          <w:rFonts w:asciiTheme="minorHAnsi" w:eastAsiaTheme="minorHAnsi" w:hAnsiTheme="minorHAnsi" w:cstheme="minorBidi"/>
          <w:b w:val="0"/>
          <w:bCs w:val="0"/>
          <w:caps w:val="0"/>
          <w:color w:val="auto"/>
        </w:rPr>
        <w:commentReference w:id="5"/>
      </w:r>
      <w:bookmarkEnd w:id="4"/>
    </w:p>
    <w:p w14:paraId="62F711FD" w14:textId="77777777" w:rsidR="004944C8" w:rsidRDefault="004944C8" w:rsidP="004944C8">
      <w:pPr>
        <w:pStyle w:val="Heading1separatationline"/>
      </w:pPr>
    </w:p>
    <w:p w14:paraId="3B79FE63" w14:textId="77777777" w:rsidR="00845A44" w:rsidRDefault="00845A44" w:rsidP="00845A44">
      <w:pPr>
        <w:pStyle w:val="BodyText"/>
        <w:rPr>
          <w:lang w:eastAsia="de-DE"/>
        </w:rPr>
      </w:pPr>
      <w:r>
        <w:rPr>
          <w:lang w:eastAsia="de-DE"/>
        </w:rPr>
        <w:t xml:space="preserve">Following the advancements in global </w:t>
      </w:r>
      <w:proofErr w:type="gramStart"/>
      <w:r>
        <w:rPr>
          <w:lang w:eastAsia="de-DE"/>
        </w:rPr>
        <w:t>technologies</w:t>
      </w:r>
      <w:proofErr w:type="gramEnd"/>
      <w:r>
        <w:rPr>
          <w:lang w:eastAsia="de-DE"/>
        </w:rPr>
        <w:t xml:space="preserve"> IALA is to develop a </w:t>
      </w:r>
      <w:r w:rsidR="00857D75">
        <w:rPr>
          <w:lang w:eastAsia="de-DE"/>
        </w:rPr>
        <w:t>guideline for its members</w:t>
      </w:r>
      <w:r>
        <w:rPr>
          <w:lang w:eastAsia="de-DE"/>
        </w:rPr>
        <w:t>, o</w:t>
      </w:r>
      <w:r w:rsidR="00857D75">
        <w:rPr>
          <w:lang w:eastAsia="de-DE"/>
        </w:rPr>
        <w:t>n the marking of Mobile AtoN (</w:t>
      </w:r>
      <w:proofErr w:type="spellStart"/>
      <w:r w:rsidR="00857D75">
        <w:rPr>
          <w:lang w:eastAsia="de-DE"/>
        </w:rPr>
        <w:t>M</w:t>
      </w:r>
      <w:r>
        <w:rPr>
          <w:lang w:eastAsia="de-DE"/>
        </w:rPr>
        <w:t>AtoN</w:t>
      </w:r>
      <w:proofErr w:type="spellEnd"/>
      <w:r>
        <w:rPr>
          <w:lang w:eastAsia="de-DE"/>
        </w:rPr>
        <w:t xml:space="preserve">), taking into account existing IALA guidance. </w:t>
      </w:r>
    </w:p>
    <w:p w14:paraId="5220EFE2" w14:textId="77777777" w:rsidR="00845A44" w:rsidRPr="00993B7D" w:rsidRDefault="00845A44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6" w:name="_Toc449013352"/>
      <w:bookmarkStart w:id="7" w:name="_Toc465149314"/>
      <w:r>
        <w:t>Type</w:t>
      </w:r>
      <w:r w:rsidRPr="00993B7D">
        <w:t xml:space="preserve"> </w:t>
      </w:r>
      <w:r>
        <w:t>of mobile a</w:t>
      </w:r>
      <w:r w:rsidR="009F1370">
        <w:t>to</w:t>
      </w:r>
      <w:r>
        <w:t>n</w:t>
      </w:r>
      <w:bookmarkEnd w:id="6"/>
      <w:bookmarkEnd w:id="7"/>
    </w:p>
    <w:p w14:paraId="549F9BB9" w14:textId="77777777" w:rsidR="00490CDE" w:rsidRDefault="00490CDE" w:rsidP="006031BE">
      <w:pPr>
        <w:pStyle w:val="BodyText"/>
        <w:jc w:val="both"/>
        <w:rPr>
          <w:lang w:eastAsia="de-DE"/>
        </w:rPr>
      </w:pPr>
      <w:r>
        <w:rPr>
          <w:lang w:eastAsia="de-DE"/>
        </w:rPr>
        <w:t xml:space="preserve">Types of </w:t>
      </w:r>
      <w:proofErr w:type="spellStart"/>
      <w:r>
        <w:rPr>
          <w:lang w:eastAsia="de-DE"/>
        </w:rPr>
        <w:t>MAtoN</w:t>
      </w:r>
      <w:proofErr w:type="spellEnd"/>
      <w:r>
        <w:rPr>
          <w:lang w:eastAsia="de-DE"/>
        </w:rPr>
        <w:t xml:space="preserve">, which could be </w:t>
      </w:r>
      <w:proofErr w:type="gramStart"/>
      <w:r>
        <w:rPr>
          <w:lang w:eastAsia="de-DE"/>
        </w:rPr>
        <w:t>used</w:t>
      </w:r>
      <w:proofErr w:type="gramEnd"/>
      <w:r>
        <w:rPr>
          <w:lang w:eastAsia="de-DE"/>
        </w:rPr>
        <w:t xml:space="preserve"> are </w:t>
      </w:r>
      <w:r w:rsidRPr="00490CDE">
        <w:rPr>
          <w:lang w:eastAsia="de-DE"/>
        </w:rPr>
        <w:t>physical or virtual based</w:t>
      </w:r>
      <w:r>
        <w:rPr>
          <w:lang w:eastAsia="de-DE"/>
        </w:rPr>
        <w:t xml:space="preserve"> on risk assessment and depending on the task and the area involved. National Authorities should address or implement the best solution on a </w:t>
      </w:r>
      <w:proofErr w:type="gramStart"/>
      <w:r>
        <w:rPr>
          <w:lang w:eastAsia="de-DE"/>
        </w:rPr>
        <w:t>case by case</w:t>
      </w:r>
      <w:proofErr w:type="gramEnd"/>
      <w:r>
        <w:rPr>
          <w:lang w:eastAsia="de-DE"/>
        </w:rPr>
        <w:t xml:space="preserve"> scenario.</w:t>
      </w:r>
    </w:p>
    <w:p w14:paraId="0A25F442" w14:textId="77777777" w:rsidR="00490CDE" w:rsidRDefault="009F1370" w:rsidP="00845A44">
      <w:pPr>
        <w:pStyle w:val="BodyText"/>
        <w:rPr>
          <w:lang w:eastAsia="de-DE"/>
        </w:rPr>
      </w:pPr>
      <w:r>
        <w:rPr>
          <w:lang w:eastAsia="de-DE"/>
        </w:rPr>
        <w:t>It is important to notice that this mark is temporary.</w:t>
      </w:r>
    </w:p>
    <w:p w14:paraId="6D18389A" w14:textId="77777777" w:rsidR="00260699" w:rsidRPr="009F1370" w:rsidRDefault="00260699" w:rsidP="00845A44">
      <w:pPr>
        <w:pStyle w:val="BodyText"/>
        <w:rPr>
          <w:lang w:eastAsia="de-DE"/>
        </w:rPr>
      </w:pPr>
      <w:r w:rsidRPr="009F1370">
        <w:rPr>
          <w:lang w:eastAsia="de-DE"/>
        </w:rPr>
        <w:t xml:space="preserve">Hydrographic offices should decide whether to include this mark on charts. </w:t>
      </w:r>
    </w:p>
    <w:p w14:paraId="554067BA" w14:textId="77777777" w:rsidR="00845A44" w:rsidRPr="00857D75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  <w:rPr>
          <w:lang w:val="en-IE"/>
        </w:rPr>
      </w:pPr>
      <w:bookmarkStart w:id="8" w:name="_Toc449013353"/>
      <w:bookmarkStart w:id="9" w:name="_Toc465149315"/>
      <w:r w:rsidRPr="00857D75">
        <w:rPr>
          <w:lang w:val="en-IE"/>
        </w:rPr>
        <w:t xml:space="preserve">Physical </w:t>
      </w:r>
      <w:r w:rsidR="0051029F">
        <w:rPr>
          <w:lang w:val="en-IE"/>
        </w:rPr>
        <w:t>M</w:t>
      </w:r>
      <w:r w:rsidRPr="00857D75">
        <w:rPr>
          <w:lang w:val="en-IE"/>
        </w:rPr>
        <w:t>AtoN</w:t>
      </w:r>
      <w:bookmarkEnd w:id="8"/>
      <w:bookmarkEnd w:id="9"/>
    </w:p>
    <w:p w14:paraId="22D8271C" w14:textId="77777777" w:rsidR="00202E01" w:rsidRPr="004F0314" w:rsidRDefault="00845A44" w:rsidP="006A6E64">
      <w:pPr>
        <w:pStyle w:val="BodyText"/>
        <w:rPr>
          <w:highlight w:val="cyan"/>
          <w:lang w:eastAsia="de-DE"/>
          <w:rPrChange w:id="10" w:author="Alfredo Dominguez" w:date="2017-04-26T09:29:00Z">
            <w:rPr>
              <w:lang w:eastAsia="de-DE"/>
            </w:rPr>
          </w:rPrChange>
        </w:rPr>
      </w:pPr>
      <w:commentRangeStart w:id="11"/>
      <w:r w:rsidRPr="004F0314">
        <w:rPr>
          <w:highlight w:val="cyan"/>
          <w:lang w:eastAsia="de-DE"/>
          <w:rPrChange w:id="12" w:author="Alfredo Dominguez" w:date="2017-04-26T09:29:00Z">
            <w:rPr>
              <w:lang w:eastAsia="de-DE"/>
            </w:rPr>
          </w:rPrChange>
        </w:rPr>
        <w:t xml:space="preserve">When using physical </w:t>
      </w:r>
      <w:proofErr w:type="spellStart"/>
      <w:r w:rsidR="00857D75" w:rsidRPr="004F0314">
        <w:rPr>
          <w:highlight w:val="cyan"/>
          <w:lang w:eastAsia="de-DE"/>
          <w:rPrChange w:id="13" w:author="Alfredo Dominguez" w:date="2017-04-26T09:29:00Z">
            <w:rPr>
              <w:lang w:eastAsia="de-DE"/>
            </w:rPr>
          </w:rPrChange>
        </w:rPr>
        <w:t>M</w:t>
      </w:r>
      <w:r w:rsidRPr="004F0314">
        <w:rPr>
          <w:highlight w:val="cyan"/>
          <w:lang w:eastAsia="de-DE"/>
          <w:rPrChange w:id="14" w:author="Alfredo Dominguez" w:date="2017-04-26T09:29:00Z">
            <w:rPr>
              <w:lang w:eastAsia="de-DE"/>
            </w:rPr>
          </w:rPrChange>
        </w:rPr>
        <w:t>AtoN</w:t>
      </w:r>
      <w:proofErr w:type="spellEnd"/>
      <w:r w:rsidRPr="004F0314">
        <w:rPr>
          <w:highlight w:val="cyan"/>
          <w:lang w:eastAsia="de-DE"/>
          <w:rPrChange w:id="15" w:author="Alfredo Dominguez" w:date="2017-04-26T09:29:00Z">
            <w:rPr>
              <w:lang w:eastAsia="de-DE"/>
            </w:rPr>
          </w:rPrChange>
        </w:rPr>
        <w:t xml:space="preserve">, the following </w:t>
      </w:r>
      <w:r w:rsidR="00202E01" w:rsidRPr="004F0314">
        <w:rPr>
          <w:highlight w:val="cyan"/>
          <w:lang w:eastAsia="de-DE"/>
          <w:rPrChange w:id="16" w:author="Alfredo Dominguez" w:date="2017-04-26T09:29:00Z">
            <w:rPr>
              <w:lang w:eastAsia="de-DE"/>
            </w:rPr>
          </w:rPrChange>
        </w:rPr>
        <w:t xml:space="preserve">MBS Marks </w:t>
      </w:r>
      <w:proofErr w:type="gramStart"/>
      <w:r w:rsidR="00202E01" w:rsidRPr="004F0314">
        <w:rPr>
          <w:highlight w:val="cyan"/>
          <w:lang w:eastAsia="de-DE"/>
          <w:rPrChange w:id="17" w:author="Alfredo Dominguez" w:date="2017-04-26T09:29:00Z">
            <w:rPr>
              <w:lang w:eastAsia="de-DE"/>
            </w:rPr>
          </w:rPrChange>
        </w:rPr>
        <w:t>could be used</w:t>
      </w:r>
      <w:proofErr w:type="gramEnd"/>
      <w:r w:rsidR="00202E01" w:rsidRPr="004F0314">
        <w:rPr>
          <w:highlight w:val="cyan"/>
          <w:lang w:eastAsia="de-DE"/>
          <w:rPrChange w:id="18" w:author="Alfredo Dominguez" w:date="2017-04-26T09:29:00Z">
            <w:rPr>
              <w:lang w:eastAsia="de-DE"/>
            </w:rPr>
          </w:rPrChange>
        </w:rPr>
        <w:t>:</w:t>
      </w:r>
    </w:p>
    <w:p w14:paraId="59611D29" w14:textId="77777777" w:rsidR="00202E01" w:rsidRPr="004F0314" w:rsidRDefault="00202E01" w:rsidP="00202E01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highlight w:val="cyan"/>
          <w:lang w:val="en-IE"/>
          <w:rPrChange w:id="19" w:author="Alfredo Dominguez" w:date="2017-04-26T09:29:00Z">
            <w:rPr>
              <w:rFonts w:asciiTheme="majorHAnsi" w:eastAsia="Times New Roman" w:hAnsiTheme="majorHAnsi" w:cs="Arial"/>
              <w:lang w:val="en-IE"/>
            </w:rPr>
          </w:rPrChange>
        </w:rPr>
      </w:pPr>
      <w:r w:rsidRPr="004F0314">
        <w:rPr>
          <w:rFonts w:asciiTheme="majorHAnsi" w:eastAsia="Times New Roman" w:hAnsiTheme="majorHAnsi" w:cs="Arial"/>
          <w:highlight w:val="cyan"/>
          <w:lang w:val="en-IE"/>
          <w:rPrChange w:id="20" w:author="Alfredo Dominguez" w:date="2017-04-26T09:29:00Z">
            <w:rPr>
              <w:rFonts w:asciiTheme="majorHAnsi" w:eastAsia="Times New Roman" w:hAnsiTheme="majorHAnsi" w:cs="Arial"/>
              <w:lang w:val="en-IE"/>
            </w:rPr>
          </w:rPrChange>
        </w:rPr>
        <w:t xml:space="preserve">Special Marks </w:t>
      </w:r>
    </w:p>
    <w:p w14:paraId="7DA88C60" w14:textId="77777777" w:rsidR="00915F7E" w:rsidRPr="004F0314" w:rsidRDefault="00202E01" w:rsidP="00202E01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highlight w:val="cyan"/>
          <w:lang w:val="en-IE"/>
          <w:rPrChange w:id="21" w:author="Alfredo Dominguez" w:date="2017-04-26T09:29:00Z">
            <w:rPr>
              <w:rFonts w:asciiTheme="majorHAnsi" w:eastAsia="Times New Roman" w:hAnsiTheme="majorHAnsi" w:cs="Arial"/>
              <w:lang w:val="en-IE"/>
            </w:rPr>
          </w:rPrChange>
        </w:rPr>
      </w:pPr>
      <w:r w:rsidRPr="004F0314">
        <w:rPr>
          <w:rFonts w:asciiTheme="majorHAnsi" w:eastAsia="Times New Roman" w:hAnsiTheme="majorHAnsi" w:cs="Arial"/>
          <w:highlight w:val="cyan"/>
          <w:lang w:val="en-IE"/>
          <w:rPrChange w:id="22" w:author="Alfredo Dominguez" w:date="2017-04-26T09:29:00Z">
            <w:rPr>
              <w:rFonts w:asciiTheme="majorHAnsi" w:eastAsia="Times New Roman" w:hAnsiTheme="majorHAnsi" w:cs="Arial"/>
              <w:lang w:val="en-IE"/>
            </w:rPr>
          </w:rPrChange>
        </w:rPr>
        <w:t>New Danger Marks</w:t>
      </w:r>
    </w:p>
    <w:p w14:paraId="461E40F3" w14:textId="77777777" w:rsidR="00127CE9" w:rsidRPr="004F0314" w:rsidDel="004E24C2" w:rsidRDefault="00127CE9" w:rsidP="00202E01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del w:id="23" w:author="Alfredo Dominguez" w:date="2017-04-26T09:21:00Z"/>
          <w:rFonts w:asciiTheme="majorHAnsi" w:eastAsia="Times New Roman" w:hAnsiTheme="majorHAnsi" w:cs="Arial"/>
          <w:highlight w:val="cyan"/>
          <w:lang w:val="en-IE"/>
          <w:rPrChange w:id="24" w:author="Alfredo Dominguez" w:date="2017-04-26T09:29:00Z">
            <w:rPr>
              <w:del w:id="25" w:author="Alfredo Dominguez" w:date="2017-04-26T09:21:00Z"/>
              <w:rFonts w:asciiTheme="majorHAnsi" w:eastAsia="Times New Roman" w:hAnsiTheme="majorHAnsi" w:cs="Arial"/>
              <w:lang w:val="en-IE"/>
            </w:rPr>
          </w:rPrChange>
        </w:rPr>
      </w:pPr>
      <w:del w:id="26" w:author="Alfredo Dominguez" w:date="2017-04-26T09:21:00Z">
        <w:r w:rsidRPr="004F0314" w:rsidDel="004E24C2">
          <w:rPr>
            <w:rFonts w:asciiTheme="majorHAnsi" w:eastAsia="Times New Roman" w:hAnsiTheme="majorHAnsi" w:cs="Arial"/>
            <w:highlight w:val="cyan"/>
            <w:lang w:val="en-IE"/>
            <w:rPrChange w:id="27" w:author="Alfredo Dominguez" w:date="2017-04-26T09:29:00Z">
              <w:rPr>
                <w:rFonts w:asciiTheme="majorHAnsi" w:eastAsia="Times New Roman" w:hAnsiTheme="majorHAnsi" w:cs="Arial"/>
                <w:lang w:val="en-IE"/>
              </w:rPr>
            </w:rPrChange>
          </w:rPr>
          <w:delText>Isolated Danger</w:delText>
        </w:r>
      </w:del>
    </w:p>
    <w:p w14:paraId="11AE90B5" w14:textId="77777777" w:rsidR="00E5394B" w:rsidRPr="00B56CEC" w:rsidRDefault="00E5394B" w:rsidP="00915F7E">
      <w:p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</w:p>
    <w:p w14:paraId="70F22ED7" w14:textId="77777777" w:rsidR="00B56CEC" w:rsidRPr="003B4069" w:rsidRDefault="00B56CEC" w:rsidP="00B56CEC">
      <w:pPr>
        <w:pStyle w:val="Caption"/>
        <w:keepNext/>
        <w:jc w:val="center"/>
        <w:rPr>
          <w:b w:val="0"/>
          <w:i w:val="0"/>
          <w:color w:val="auto"/>
          <w:sz w:val="18"/>
          <w:szCs w:val="18"/>
          <w:highlight w:val="cyan"/>
          <w:u w:val="none"/>
        </w:rPr>
      </w:pPr>
      <w:bookmarkStart w:id="28" w:name="_Toc465149401"/>
      <w:r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t xml:space="preserve">Table </w:t>
      </w:r>
      <w:r w:rsidR="007F7361"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fldChar w:fldCharType="begin"/>
      </w:r>
      <w:r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instrText xml:space="preserve"> SEQ Table \* ARABIC </w:instrText>
      </w:r>
      <w:r w:rsidR="007F7361"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fldChar w:fldCharType="separate"/>
      </w:r>
      <w:r w:rsidRPr="003B4069">
        <w:rPr>
          <w:b w:val="0"/>
          <w:i w:val="0"/>
          <w:noProof/>
          <w:color w:val="auto"/>
          <w:sz w:val="18"/>
          <w:szCs w:val="18"/>
          <w:highlight w:val="cyan"/>
          <w:u w:val="none"/>
        </w:rPr>
        <w:t>1</w:t>
      </w:r>
      <w:r w:rsidR="007F7361"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fldChar w:fldCharType="end"/>
      </w:r>
      <w:r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t>- Light colour and Rhythm</w:t>
      </w:r>
      <w:bookmarkEnd w:id="28"/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2377"/>
        <w:gridCol w:w="2832"/>
        <w:gridCol w:w="2397"/>
        <w:gridCol w:w="2253"/>
      </w:tblGrid>
      <w:tr w:rsidR="002C5B46" w:rsidRPr="003B4069" w14:paraId="05B6B955" w14:textId="77777777" w:rsidTr="002C5B46">
        <w:tc>
          <w:tcPr>
            <w:tcW w:w="2377" w:type="dxa"/>
          </w:tcPr>
          <w:p w14:paraId="15FBEC10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Light (when fitted)</w:t>
            </w:r>
          </w:p>
        </w:tc>
        <w:tc>
          <w:tcPr>
            <w:tcW w:w="2832" w:type="dxa"/>
          </w:tcPr>
          <w:p w14:paraId="7C9BE253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Special Marks</w:t>
            </w:r>
          </w:p>
        </w:tc>
        <w:tc>
          <w:tcPr>
            <w:tcW w:w="2397" w:type="dxa"/>
          </w:tcPr>
          <w:p w14:paraId="0346730E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New Danger Marks</w:t>
            </w:r>
          </w:p>
        </w:tc>
        <w:tc>
          <w:tcPr>
            <w:tcW w:w="2253" w:type="dxa"/>
          </w:tcPr>
          <w:p w14:paraId="40B89EF3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del w:id="29" w:author="Alfredo Dominguez" w:date="2017-04-26T09:21:00Z">
              <w:r w:rsidDel="004E24C2">
                <w:rPr>
                  <w:rFonts w:asciiTheme="majorHAnsi" w:eastAsia="Times New Roman" w:hAnsiTheme="majorHAnsi" w:cs="Arial"/>
                  <w:highlight w:val="cyan"/>
                  <w:lang w:val="en-IE"/>
                </w:rPr>
                <w:delText>Isolated Danger</w:delText>
              </w:r>
            </w:del>
          </w:p>
        </w:tc>
      </w:tr>
      <w:tr w:rsidR="002C5B46" w:rsidRPr="003B4069" w14:paraId="66C2CF11" w14:textId="77777777" w:rsidTr="002C5B46">
        <w:tc>
          <w:tcPr>
            <w:tcW w:w="2377" w:type="dxa"/>
          </w:tcPr>
          <w:p w14:paraId="4DF0AF52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 xml:space="preserve">Colour </w:t>
            </w:r>
          </w:p>
        </w:tc>
        <w:tc>
          <w:tcPr>
            <w:tcW w:w="2832" w:type="dxa"/>
          </w:tcPr>
          <w:p w14:paraId="2582B488" w14:textId="77777777" w:rsidR="002C5B46" w:rsidRPr="003B4069" w:rsidRDefault="004E24C2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ins w:id="30" w:author="Alfredo Dominguez" w:date="2017-04-26T09:22:00Z">
              <w:r>
                <w:rPr>
                  <w:rFonts w:asciiTheme="majorHAnsi" w:eastAsia="Times New Roman" w:hAnsiTheme="majorHAnsi" w:cs="Arial"/>
                  <w:highlight w:val="cyan"/>
                  <w:lang w:val="en-IE"/>
                </w:rPr>
                <w:t xml:space="preserve">Blue and </w:t>
              </w:r>
            </w:ins>
            <w:r w:rsidR="002C5B46"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yellow</w:t>
            </w:r>
          </w:p>
        </w:tc>
        <w:tc>
          <w:tcPr>
            <w:tcW w:w="2397" w:type="dxa"/>
          </w:tcPr>
          <w:p w14:paraId="225493C9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Blue and yellow</w:t>
            </w:r>
          </w:p>
        </w:tc>
        <w:tc>
          <w:tcPr>
            <w:tcW w:w="2253" w:type="dxa"/>
          </w:tcPr>
          <w:p w14:paraId="21B63959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del w:id="31" w:author="Alfredo Dominguez" w:date="2017-04-26T09:21:00Z">
              <w:r w:rsidDel="004E24C2">
                <w:rPr>
                  <w:rFonts w:asciiTheme="majorHAnsi" w:eastAsia="Times New Roman" w:hAnsiTheme="majorHAnsi" w:cs="Arial"/>
                  <w:highlight w:val="cyan"/>
                  <w:lang w:val="en-IE"/>
                </w:rPr>
                <w:delText>As defined in the MBS</w:delText>
              </w:r>
            </w:del>
          </w:p>
        </w:tc>
      </w:tr>
      <w:tr w:rsidR="004E24C2" w:rsidRPr="003B4069" w14:paraId="5A01BBFA" w14:textId="77777777" w:rsidTr="002828E8">
        <w:tc>
          <w:tcPr>
            <w:tcW w:w="2377" w:type="dxa"/>
          </w:tcPr>
          <w:p w14:paraId="5A8EA0CE" w14:textId="77777777" w:rsidR="004E24C2" w:rsidRPr="003B4069" w:rsidRDefault="004E24C2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Rhythm</w:t>
            </w:r>
          </w:p>
        </w:tc>
        <w:tc>
          <w:tcPr>
            <w:tcW w:w="5229" w:type="dxa"/>
            <w:gridSpan w:val="2"/>
          </w:tcPr>
          <w:p w14:paraId="2CBBF2AD" w14:textId="77777777" w:rsidR="004E24C2" w:rsidRDefault="004E24C2" w:rsidP="00915F7E">
            <w:pPr>
              <w:autoSpaceDE w:val="0"/>
              <w:autoSpaceDN w:val="0"/>
              <w:adjustRightInd w:val="0"/>
              <w:rPr>
                <w:ins w:id="32" w:author="Alfredo Dominguez" w:date="2017-04-26T09:22:00Z"/>
                <w:rFonts w:asciiTheme="majorHAnsi" w:eastAsia="Times New Roman" w:hAnsiTheme="majorHAnsi" w:cs="Arial"/>
                <w:highlight w:val="cyan"/>
                <w:lang w:val="en-IE"/>
              </w:rPr>
            </w:pPr>
            <w:del w:id="33" w:author="Alfredo Dominguez" w:date="2017-04-26T09:22:00Z">
              <w:r w:rsidRPr="003B4069" w:rsidDel="004E24C2">
                <w:rPr>
                  <w:rFonts w:asciiTheme="majorHAnsi" w:eastAsia="Times New Roman" w:hAnsiTheme="majorHAnsi" w:cs="Arial"/>
                  <w:highlight w:val="cyan"/>
                  <w:lang w:val="en-IE"/>
                </w:rPr>
                <w:delText>Two seconds of yellow light with a 0.5 sec of darkness</w:delText>
              </w:r>
            </w:del>
          </w:p>
          <w:p w14:paraId="4159A9A5" w14:textId="77777777" w:rsidR="004E24C2" w:rsidRDefault="004E24C2" w:rsidP="00915F7E">
            <w:pPr>
              <w:autoSpaceDE w:val="0"/>
              <w:autoSpaceDN w:val="0"/>
              <w:adjustRightInd w:val="0"/>
              <w:rPr>
                <w:ins w:id="34" w:author="Alfredo Dominguez" w:date="2017-04-26T09:22:00Z"/>
                <w:rFonts w:asciiTheme="majorHAnsi" w:eastAsia="Times New Roman" w:hAnsiTheme="majorHAnsi" w:cs="Arial"/>
                <w:highlight w:val="cyan"/>
                <w:lang w:val="en-IE"/>
              </w:rPr>
            </w:pPr>
          </w:p>
          <w:p w14:paraId="27CDEDC5" w14:textId="77777777" w:rsidR="004E24C2" w:rsidRPr="004F0314" w:rsidRDefault="004E24C2">
            <w:pPr>
              <w:pStyle w:val="Noting"/>
              <w:ind w:left="0"/>
              <w:rPr>
                <w:sz w:val="22"/>
                <w:rPrChange w:id="35" w:author="Alfredo Dominguez" w:date="2017-04-26T09:29:00Z">
                  <w:rPr>
                    <w:rFonts w:asciiTheme="majorHAnsi" w:eastAsia="Times New Roman" w:hAnsiTheme="majorHAnsi" w:cs="Arial"/>
                    <w:highlight w:val="cyan"/>
                    <w:lang w:val="en-IE"/>
                  </w:rPr>
                </w:rPrChange>
              </w:rPr>
              <w:pPrChange w:id="36" w:author="Alfredo Dominguez" w:date="2017-04-26T09:29:00Z">
                <w:pPr>
                  <w:autoSpaceDE w:val="0"/>
                  <w:autoSpaceDN w:val="0"/>
                  <w:adjustRightInd w:val="0"/>
                </w:pPr>
              </w:pPrChange>
            </w:pPr>
            <w:del w:id="37" w:author="Alfredo Dominguez" w:date="2017-04-26T09:22:00Z">
              <w:r w:rsidRPr="003B4069" w:rsidDel="004E24C2">
                <w:rPr>
                  <w:rFonts w:asciiTheme="majorHAnsi" w:hAnsiTheme="majorHAnsi"/>
                  <w:highlight w:val="cyan"/>
                  <w:lang w:val="en-IE"/>
                </w:rPr>
                <w:delText>Two seconds of blue light and two seconds of yellow light with 0.5 sec of darkness between</w:delText>
              </w:r>
            </w:del>
            <w:ins w:id="38" w:author="Alfredo Dominguez" w:date="2017-04-26T09:24:00Z">
              <w:r>
                <w:rPr>
                  <w:sz w:val="22"/>
                  <w:szCs w:val="22"/>
                </w:rPr>
                <w:t xml:space="preserve"> </w:t>
              </w:r>
            </w:ins>
          </w:p>
        </w:tc>
        <w:tc>
          <w:tcPr>
            <w:tcW w:w="2253" w:type="dxa"/>
          </w:tcPr>
          <w:p w14:paraId="22275557" w14:textId="77777777" w:rsidR="004E24C2" w:rsidRPr="003B4069" w:rsidRDefault="004E24C2" w:rsidP="00B56CE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del w:id="39" w:author="Alfredo Dominguez" w:date="2017-04-26T09:21:00Z">
              <w:r w:rsidDel="004E24C2">
                <w:rPr>
                  <w:rFonts w:asciiTheme="majorHAnsi" w:eastAsia="Times New Roman" w:hAnsiTheme="majorHAnsi" w:cs="Arial"/>
                  <w:highlight w:val="cyan"/>
                  <w:lang w:val="en-IE"/>
                </w:rPr>
                <w:delText>As defined in the MBS</w:delText>
              </w:r>
            </w:del>
          </w:p>
        </w:tc>
      </w:tr>
    </w:tbl>
    <w:p w14:paraId="0F9549B4" w14:textId="77777777" w:rsidR="00915F7E" w:rsidRDefault="003B4069" w:rsidP="003B4069">
      <w:pPr>
        <w:autoSpaceDE w:val="0"/>
        <w:autoSpaceDN w:val="0"/>
        <w:adjustRightInd w:val="0"/>
        <w:jc w:val="center"/>
        <w:rPr>
          <w:rFonts w:asciiTheme="majorHAnsi" w:eastAsia="Times New Roman" w:hAnsiTheme="majorHAnsi" w:cs="Arial"/>
          <w:lang w:val="en-IE"/>
        </w:rPr>
      </w:pPr>
      <w:r w:rsidRPr="003B4069">
        <w:rPr>
          <w:rFonts w:asciiTheme="majorHAnsi" w:eastAsia="Times New Roman" w:hAnsiTheme="majorHAnsi" w:cs="Arial"/>
          <w:highlight w:val="cyan"/>
          <w:lang w:val="en-IE"/>
        </w:rPr>
        <w:t>(To be Included in Recommendation E-110 – Rhythm Characters of Lights on Aids to Navigation)</w:t>
      </w:r>
      <w:commentRangeEnd w:id="11"/>
      <w:r w:rsidR="004F0314">
        <w:rPr>
          <w:rStyle w:val="CommentReference"/>
        </w:rPr>
        <w:commentReference w:id="11"/>
      </w:r>
    </w:p>
    <w:p w14:paraId="6D3936BC" w14:textId="77777777" w:rsidR="00915F7E" w:rsidRPr="00915F7E" w:rsidRDefault="00915F7E" w:rsidP="00915F7E">
      <w:p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</w:p>
    <w:p w14:paraId="46F5BAEA" w14:textId="77777777" w:rsidR="009A0C10" w:rsidRPr="006A6E64" w:rsidRDefault="009A0C10" w:rsidP="00845A44">
      <w:pPr>
        <w:pStyle w:val="ListParagraph"/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Other considerations:</w:t>
      </w:r>
    </w:p>
    <w:p w14:paraId="5C107D25" w14:textId="77777777" w:rsidR="005E30D2" w:rsidRPr="006A6E64" w:rsidRDefault="005E30D2" w:rsidP="00B25BC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Radar reflectors</w:t>
      </w:r>
      <w:r w:rsidR="009F1370" w:rsidRPr="006A6E64">
        <w:rPr>
          <w:rFonts w:asciiTheme="majorHAnsi" w:eastAsia="Times New Roman" w:hAnsiTheme="majorHAnsi" w:cs="Arial"/>
          <w:lang w:val="en-IE"/>
        </w:rPr>
        <w:t xml:space="preserve"> could be considered;</w:t>
      </w:r>
    </w:p>
    <w:p w14:paraId="7F9DE1FC" w14:textId="77777777" w:rsidR="0051029F" w:rsidRPr="006A6E64" w:rsidRDefault="0051029F" w:rsidP="009A0C10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I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t may be marked by a </w:t>
      </w:r>
      <w:proofErr w:type="spellStart"/>
      <w:r w:rsidR="00845A44" w:rsidRPr="006A6E64">
        <w:rPr>
          <w:rFonts w:asciiTheme="majorHAnsi" w:eastAsia="Times New Roman" w:hAnsiTheme="majorHAnsi" w:cs="Arial"/>
          <w:lang w:val="en-IE"/>
        </w:rPr>
        <w:t>Racon</w:t>
      </w:r>
      <w:proofErr w:type="spellEnd"/>
      <w:r w:rsidR="00845A44" w:rsidRPr="006A6E64">
        <w:rPr>
          <w:rFonts w:asciiTheme="majorHAnsi" w:eastAsia="Times New Roman" w:hAnsiTheme="majorHAnsi" w:cs="Arial"/>
          <w:lang w:val="en-IE"/>
        </w:rPr>
        <w:t xml:space="preserve"> 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coded </w:t>
      </w:r>
      <w:proofErr w:type="spellStart"/>
      <w:r w:rsidR="009A0C10" w:rsidRPr="006A6E64">
        <w:rPr>
          <w:rFonts w:asciiTheme="majorHAnsi" w:eastAsia="Times New Roman" w:hAnsiTheme="majorHAnsi" w:cs="Arial"/>
          <w:lang w:val="en-IE"/>
        </w:rPr>
        <w:t>morse</w:t>
      </w:r>
      <w:proofErr w:type="spellEnd"/>
      <w:r w:rsidR="009A0C10" w:rsidRPr="006A6E64">
        <w:rPr>
          <w:rFonts w:asciiTheme="majorHAnsi" w:eastAsia="Times New Roman" w:hAnsiTheme="majorHAnsi" w:cs="Arial"/>
          <w:lang w:val="en-IE"/>
        </w:rPr>
        <w:t xml:space="preserve"> “</w:t>
      </w:r>
      <w:r w:rsidR="00845A44" w:rsidRPr="006A6E64">
        <w:rPr>
          <w:rFonts w:asciiTheme="majorHAnsi" w:eastAsia="Times New Roman" w:hAnsiTheme="majorHAnsi" w:cs="Arial"/>
          <w:lang w:val="en-IE"/>
        </w:rPr>
        <w:t>T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” </w:t>
      </w:r>
      <w:r w:rsidR="00845A44" w:rsidRPr="006A6E64">
        <w:rPr>
          <w:rFonts w:asciiTheme="majorHAnsi" w:eastAsia="Times New Roman" w:hAnsiTheme="majorHAnsi" w:cs="Arial"/>
          <w:lang w:val="en-IE"/>
        </w:rPr>
        <w:t>=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 </w:t>
      </w:r>
      <w:r w:rsidR="00845A44" w:rsidRPr="006A6E64">
        <w:rPr>
          <w:rFonts w:asciiTheme="majorHAnsi" w:eastAsia="Times New Roman" w:hAnsiTheme="majorHAnsi" w:cs="Arial"/>
          <w:lang w:val="en-IE"/>
        </w:rPr>
        <w:t>Keep clear of me</w:t>
      </w:r>
      <w:r w:rsidRPr="006A6E64">
        <w:rPr>
          <w:rFonts w:asciiTheme="majorHAnsi" w:eastAsia="Times New Roman" w:hAnsiTheme="majorHAnsi" w:cs="Arial"/>
          <w:lang w:val="en-IE"/>
        </w:rPr>
        <w:t>;</w:t>
      </w:r>
    </w:p>
    <w:p w14:paraId="66F36FD0" w14:textId="77777777" w:rsidR="0051029F" w:rsidRPr="00B56CEC" w:rsidRDefault="00B56CEC" w:rsidP="0050430B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B56CEC">
        <w:rPr>
          <w:rFonts w:asciiTheme="majorHAnsi" w:eastAsia="Times New Roman" w:hAnsiTheme="majorHAnsi" w:cs="Arial"/>
          <w:lang w:val="en-IE"/>
        </w:rPr>
        <w:t>It may be marked by a real AIS</w:t>
      </w:r>
      <w:r>
        <w:rPr>
          <w:rFonts w:asciiTheme="majorHAnsi" w:eastAsia="Times New Roman" w:hAnsiTheme="majorHAnsi" w:cs="Arial"/>
          <w:lang w:val="en-IE"/>
        </w:rPr>
        <w:t xml:space="preserve"> or </w:t>
      </w:r>
      <w:r w:rsidR="0051029F" w:rsidRPr="00B56CEC">
        <w:rPr>
          <w:rFonts w:asciiTheme="majorHAnsi" w:eastAsia="Times New Roman" w:hAnsiTheme="majorHAnsi" w:cs="Arial"/>
          <w:lang w:val="en-IE"/>
        </w:rPr>
        <w:t>by other electronic means;</w:t>
      </w:r>
    </w:p>
    <w:p w14:paraId="241574BA" w14:textId="77777777" w:rsidR="00845A44" w:rsidRPr="006A6E64" w:rsidRDefault="00845A44" w:rsidP="00B25BC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Reflective markings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 (</w:t>
      </w:r>
      <w:r w:rsidR="005E30D2" w:rsidRPr="006A6E64">
        <w:rPr>
          <w:rFonts w:asciiTheme="majorHAnsi" w:eastAsia="Times New Roman" w:hAnsiTheme="majorHAnsi" w:cs="Arial"/>
          <w:lang w:val="en-IE"/>
        </w:rPr>
        <w:t>To be defined</w:t>
      </w:r>
      <w:r w:rsidR="009A0C10" w:rsidRPr="006A6E64">
        <w:rPr>
          <w:rFonts w:asciiTheme="majorHAnsi" w:eastAsia="Times New Roman" w:hAnsiTheme="majorHAnsi" w:cs="Arial"/>
          <w:lang w:val="en-IE"/>
        </w:rPr>
        <w:t>)</w:t>
      </w:r>
    </w:p>
    <w:p w14:paraId="662BC834" w14:textId="77777777" w:rsidR="00845A44" w:rsidRPr="006A6E64" w:rsidRDefault="00845A44" w:rsidP="00B25BC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The </w:t>
      </w:r>
      <w:proofErr w:type="spellStart"/>
      <w:r w:rsidR="005E30D2" w:rsidRPr="006A6E64">
        <w:rPr>
          <w:rFonts w:asciiTheme="majorHAnsi" w:eastAsia="Times New Roman" w:hAnsiTheme="majorHAnsi" w:cs="Arial"/>
          <w:lang w:val="en-IE"/>
        </w:rPr>
        <w:t>MAtoN</w:t>
      </w:r>
      <w:proofErr w:type="spellEnd"/>
      <w:r w:rsidR="005E30D2" w:rsidRPr="006A6E64">
        <w:rPr>
          <w:rFonts w:asciiTheme="majorHAnsi" w:eastAsia="Times New Roman" w:hAnsiTheme="majorHAnsi" w:cs="Arial"/>
          <w:lang w:val="en-IE"/>
        </w:rPr>
        <w:t xml:space="preserve"> position </w:t>
      </w:r>
      <w:r w:rsidRPr="006A6E64">
        <w:rPr>
          <w:rFonts w:asciiTheme="majorHAnsi" w:eastAsia="Times New Roman" w:hAnsiTheme="majorHAnsi" w:cs="Arial"/>
          <w:lang w:val="en-IE"/>
        </w:rPr>
        <w:t xml:space="preserve">integrity is better achieved if </w:t>
      </w:r>
      <w:r w:rsidR="00B25BCD" w:rsidRPr="006A6E64">
        <w:rPr>
          <w:rFonts w:asciiTheme="majorHAnsi" w:eastAsia="Times New Roman" w:hAnsiTheme="majorHAnsi" w:cs="Arial"/>
          <w:lang w:val="en-IE"/>
        </w:rPr>
        <w:t>is attached to the object it wishes to mark;</w:t>
      </w:r>
    </w:p>
    <w:p w14:paraId="38AC5B6B" w14:textId="77777777" w:rsidR="001F79F9" w:rsidRPr="006A6E64" w:rsidRDefault="009A0C10" w:rsidP="001F79F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The </w:t>
      </w:r>
      <w:r w:rsidR="00B25BCD" w:rsidRPr="006A6E64">
        <w:rPr>
          <w:rFonts w:asciiTheme="majorHAnsi" w:eastAsia="Times New Roman" w:hAnsiTheme="majorHAnsi" w:cs="Arial"/>
          <w:lang w:val="en-IE"/>
        </w:rPr>
        <w:t xml:space="preserve">Availability </w:t>
      </w:r>
      <w:r w:rsidRPr="006A6E64">
        <w:rPr>
          <w:rFonts w:asciiTheme="majorHAnsi" w:eastAsia="Times New Roman" w:hAnsiTheme="majorHAnsi" w:cs="Arial"/>
          <w:lang w:val="en-IE"/>
        </w:rPr>
        <w:t>target achieved</w:t>
      </w:r>
    </w:p>
    <w:p w14:paraId="473BDA42" w14:textId="77777777" w:rsidR="00B25BCD" w:rsidRPr="006A6E64" w:rsidRDefault="00B25BCD" w:rsidP="00B25BCD">
      <w:pPr>
        <w:pStyle w:val="ListParagraph"/>
        <w:autoSpaceDE w:val="0"/>
        <w:autoSpaceDN w:val="0"/>
        <w:adjustRightInd w:val="0"/>
        <w:ind w:left="1428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Category 1 – 99.8% </w:t>
      </w:r>
    </w:p>
    <w:p w14:paraId="5E30ED44" w14:textId="77777777" w:rsidR="001F79F9" w:rsidRPr="006A6E64" w:rsidRDefault="009A0C10" w:rsidP="001F79F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S</w:t>
      </w:r>
      <w:r w:rsidR="001F79F9" w:rsidRPr="006A6E64">
        <w:rPr>
          <w:rFonts w:asciiTheme="majorHAnsi" w:eastAsia="Times New Roman" w:hAnsiTheme="majorHAnsi" w:cs="Arial"/>
          <w:lang w:val="en-IE"/>
        </w:rPr>
        <w:t>elf-update position, or manually update position as required.</w:t>
      </w:r>
    </w:p>
    <w:p w14:paraId="160B3AFF" w14:textId="77777777" w:rsidR="001F79F9" w:rsidRPr="006A6E64" w:rsidRDefault="001F79F9" w:rsidP="001F79F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The </w:t>
      </w:r>
      <w:proofErr w:type="spellStart"/>
      <w:r w:rsidRPr="006A6E64">
        <w:rPr>
          <w:rFonts w:asciiTheme="majorHAnsi" w:eastAsia="Times New Roman" w:hAnsiTheme="majorHAnsi" w:cs="Arial"/>
          <w:lang w:val="en-IE"/>
        </w:rPr>
        <w:t>MAtoN</w:t>
      </w:r>
      <w:proofErr w:type="spellEnd"/>
      <w:r w:rsidRPr="006A6E64">
        <w:rPr>
          <w:rFonts w:asciiTheme="majorHAnsi" w:eastAsia="Times New Roman" w:hAnsiTheme="majorHAnsi" w:cs="Arial"/>
          <w:lang w:val="en-IE"/>
        </w:rPr>
        <w:t xml:space="preserve"> should be capable of broadcasting its </w:t>
      </w:r>
      <w:r w:rsidR="009F1370" w:rsidRPr="006A6E64">
        <w:rPr>
          <w:rFonts w:asciiTheme="majorHAnsi" w:eastAsia="Times New Roman" w:hAnsiTheme="majorHAnsi" w:cs="Arial"/>
          <w:lang w:val="en-IE"/>
        </w:rPr>
        <w:t>position</w:t>
      </w:r>
      <w:r w:rsidRPr="006A6E64">
        <w:rPr>
          <w:rFonts w:asciiTheme="majorHAnsi" w:eastAsia="Times New Roman" w:hAnsiTheme="majorHAnsi" w:cs="Arial"/>
          <w:lang w:val="en-IE"/>
        </w:rPr>
        <w:t xml:space="preserve"> to all </w:t>
      </w:r>
      <w:r w:rsidR="009F1370" w:rsidRPr="006A6E64">
        <w:rPr>
          <w:rFonts w:asciiTheme="majorHAnsi" w:eastAsia="Times New Roman" w:hAnsiTheme="majorHAnsi" w:cs="Arial"/>
          <w:lang w:val="en-IE"/>
        </w:rPr>
        <w:t xml:space="preserve">ships </w:t>
      </w:r>
      <w:r w:rsidRPr="006A6E64">
        <w:rPr>
          <w:rFonts w:asciiTheme="majorHAnsi" w:eastAsia="Times New Roman" w:hAnsiTheme="majorHAnsi" w:cs="Arial"/>
          <w:lang w:val="en-IE"/>
        </w:rPr>
        <w:t>in the vicinity.</w:t>
      </w:r>
    </w:p>
    <w:p w14:paraId="47E314B0" w14:textId="77777777" w:rsidR="009A0C10" w:rsidRPr="006A6E64" w:rsidRDefault="001F79F9" w:rsidP="0026069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To reduce the risk of transporting or spreading invasive species which may be attached to the </w:t>
      </w:r>
      <w:proofErr w:type="spellStart"/>
      <w:r w:rsidRPr="006A6E64">
        <w:rPr>
          <w:rFonts w:asciiTheme="majorHAnsi" w:eastAsia="Times New Roman" w:hAnsiTheme="majorHAnsi" w:cs="Arial"/>
          <w:lang w:val="en-IE"/>
        </w:rPr>
        <w:t>MAtoN</w:t>
      </w:r>
      <w:proofErr w:type="spellEnd"/>
      <w:r w:rsidRPr="006A6E64">
        <w:rPr>
          <w:rFonts w:asciiTheme="majorHAnsi" w:eastAsia="Times New Roman" w:hAnsiTheme="majorHAnsi" w:cs="Arial"/>
          <w:lang w:val="en-IE"/>
        </w:rPr>
        <w:t>, Internationally recognised anti-fouling coatings need to be applied.</w:t>
      </w:r>
    </w:p>
    <w:p w14:paraId="6D9D8BC9" w14:textId="77777777" w:rsidR="009F1370" w:rsidRPr="006A6E64" w:rsidRDefault="009F1370" w:rsidP="009F1370">
      <w:pPr>
        <w:pStyle w:val="ListParagraph"/>
        <w:autoSpaceDE w:val="0"/>
        <w:autoSpaceDN w:val="0"/>
        <w:adjustRightInd w:val="0"/>
        <w:ind w:left="1428"/>
        <w:rPr>
          <w:rFonts w:asciiTheme="majorHAnsi" w:eastAsia="Times New Roman" w:hAnsiTheme="majorHAnsi" w:cs="Arial"/>
          <w:lang w:val="en-IE"/>
        </w:rPr>
      </w:pPr>
    </w:p>
    <w:p w14:paraId="500894C8" w14:textId="21D4B8EB" w:rsidR="009F1370" w:rsidRPr="003B4069" w:rsidDel="00E85665" w:rsidRDefault="009F1370" w:rsidP="0026069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del w:id="40" w:author="Alfredo Dominguez" w:date="2017-04-26T10:06:00Z"/>
          <w:rFonts w:asciiTheme="majorHAnsi" w:eastAsia="Times New Roman" w:hAnsiTheme="majorHAnsi" w:cs="Arial"/>
          <w:highlight w:val="cyan"/>
          <w:lang w:val="en-IE"/>
        </w:rPr>
      </w:pPr>
      <w:commentRangeStart w:id="41"/>
      <w:del w:id="42" w:author="Alfredo Dominguez" w:date="2017-04-26T10:06:00Z">
        <w:r w:rsidRPr="003B4069" w:rsidDel="00E85665">
          <w:rPr>
            <w:rFonts w:asciiTheme="majorHAnsi" w:eastAsia="Times New Roman" w:hAnsiTheme="majorHAnsi" w:cs="Arial"/>
            <w:highlight w:val="cyan"/>
            <w:lang w:val="en-IE"/>
          </w:rPr>
          <w:delText>Symbology (Proposal)</w:delText>
        </w:r>
      </w:del>
    </w:p>
    <w:p w14:paraId="744092BF" w14:textId="0101D8E6" w:rsidR="00260699" w:rsidRPr="003B4069" w:rsidDel="00E85665" w:rsidRDefault="00260699" w:rsidP="00260699">
      <w:pPr>
        <w:pStyle w:val="ListParagraph"/>
        <w:autoSpaceDE w:val="0"/>
        <w:autoSpaceDN w:val="0"/>
        <w:adjustRightInd w:val="0"/>
        <w:ind w:left="1428"/>
        <w:rPr>
          <w:del w:id="43" w:author="Alfredo Dominguez" w:date="2017-04-26T10:06:00Z"/>
          <w:rFonts w:asciiTheme="majorHAnsi" w:eastAsia="Times New Roman" w:hAnsiTheme="majorHAnsi" w:cs="Arial"/>
          <w:highlight w:val="cyan"/>
          <w:lang w:val="en-IE"/>
        </w:rPr>
      </w:pPr>
      <w:del w:id="44" w:author="Alfredo Dominguez" w:date="2017-04-26T10:06:00Z">
        <w:r w:rsidRPr="003B4069" w:rsidDel="00E85665">
          <w:rPr>
            <w:rFonts w:asciiTheme="majorHAnsi" w:eastAsia="Times New Roman" w:hAnsiTheme="majorHAnsi" w:cs="Arial"/>
            <w:highlight w:val="cyan"/>
            <w:lang w:val="en-IE"/>
          </w:rPr>
          <w:delText xml:space="preserve">M: to mark physical Mobile AtoN </w:delText>
        </w:r>
      </w:del>
    </w:p>
    <w:p w14:paraId="6C4A9E46" w14:textId="74C87CFD" w:rsidR="00260699" w:rsidRPr="003B4069" w:rsidDel="00E85665" w:rsidRDefault="00260699" w:rsidP="00260699">
      <w:pPr>
        <w:pStyle w:val="ListParagraph"/>
        <w:autoSpaceDE w:val="0"/>
        <w:autoSpaceDN w:val="0"/>
        <w:adjustRightInd w:val="0"/>
        <w:ind w:left="1428"/>
        <w:rPr>
          <w:del w:id="45" w:author="Alfredo Dominguez" w:date="2017-04-26T10:06:00Z"/>
          <w:rFonts w:asciiTheme="majorHAnsi" w:eastAsia="Times New Roman" w:hAnsiTheme="majorHAnsi" w:cs="Arial"/>
          <w:highlight w:val="cyan"/>
          <w:lang w:val="en-IE"/>
        </w:rPr>
      </w:pPr>
      <w:del w:id="46" w:author="Alfredo Dominguez" w:date="2017-04-26T10:06:00Z">
        <w:r w:rsidRPr="003B4069" w:rsidDel="00E85665">
          <w:rPr>
            <w:rFonts w:asciiTheme="majorHAnsi" w:eastAsia="Times New Roman" w:hAnsiTheme="majorHAnsi" w:cs="Arial"/>
            <w:highlight w:val="cyan"/>
            <w:lang w:val="en-IE"/>
          </w:rPr>
          <w:delText xml:space="preserve">M-AIS: to mark Mobile AIS MAtoN </w:delText>
        </w:r>
      </w:del>
    </w:p>
    <w:p w14:paraId="05A6CB0F" w14:textId="52D26409" w:rsidR="00260699" w:rsidRPr="003B4069" w:rsidDel="00E85665" w:rsidRDefault="00260699" w:rsidP="00260699">
      <w:pPr>
        <w:pStyle w:val="ListParagraph"/>
        <w:autoSpaceDE w:val="0"/>
        <w:autoSpaceDN w:val="0"/>
        <w:adjustRightInd w:val="0"/>
        <w:ind w:left="1428"/>
        <w:rPr>
          <w:del w:id="47" w:author="Alfredo Dominguez" w:date="2017-04-26T10:06:00Z"/>
          <w:rFonts w:asciiTheme="majorHAnsi" w:eastAsia="Times New Roman" w:hAnsiTheme="majorHAnsi" w:cs="Arial"/>
          <w:highlight w:val="cyan"/>
          <w:lang w:val="en-IE"/>
        </w:rPr>
      </w:pPr>
      <w:del w:id="48" w:author="Alfredo Dominguez" w:date="2017-04-26T10:06:00Z">
        <w:r w:rsidRPr="003B4069" w:rsidDel="00E85665">
          <w:rPr>
            <w:rFonts w:asciiTheme="majorHAnsi" w:eastAsia="Times New Roman" w:hAnsiTheme="majorHAnsi" w:cs="Arial"/>
            <w:highlight w:val="cyan"/>
            <w:lang w:val="en-IE"/>
          </w:rPr>
          <w:delText>VM-AIS: to mark Virtual Mobile AIS M</w:delText>
        </w:r>
        <w:r w:rsidR="003B4069" w:rsidRPr="003B4069" w:rsidDel="00E85665">
          <w:rPr>
            <w:rFonts w:asciiTheme="majorHAnsi" w:eastAsia="Times New Roman" w:hAnsiTheme="majorHAnsi" w:cs="Arial"/>
            <w:highlight w:val="cyan"/>
            <w:lang w:val="en-IE"/>
          </w:rPr>
          <w:delText>AtoN</w:delText>
        </w:r>
      </w:del>
    </w:p>
    <w:p w14:paraId="6AC8BA04" w14:textId="4F3C60A2" w:rsidR="003B4069" w:rsidRPr="006A6E64" w:rsidDel="00E85665" w:rsidRDefault="003B4069" w:rsidP="00260699">
      <w:pPr>
        <w:pStyle w:val="ListParagraph"/>
        <w:autoSpaceDE w:val="0"/>
        <w:autoSpaceDN w:val="0"/>
        <w:adjustRightInd w:val="0"/>
        <w:ind w:left="1428"/>
        <w:rPr>
          <w:del w:id="49" w:author="Alfredo Dominguez" w:date="2017-04-26T10:06:00Z"/>
          <w:rFonts w:asciiTheme="majorHAnsi" w:eastAsia="Times New Roman" w:hAnsiTheme="majorHAnsi" w:cs="Arial"/>
          <w:lang w:val="en-IE"/>
        </w:rPr>
      </w:pPr>
      <w:del w:id="50" w:author="Alfredo Dominguez" w:date="2017-04-26T10:06:00Z">
        <w:r w:rsidRPr="003B4069" w:rsidDel="00E85665">
          <w:rPr>
            <w:rFonts w:asciiTheme="majorHAnsi" w:eastAsia="Times New Roman" w:hAnsiTheme="majorHAnsi" w:cs="Arial"/>
            <w:highlight w:val="cyan"/>
            <w:lang w:val="en-IE"/>
          </w:rPr>
          <w:delText>(to be included in Symbology and Portrayal documents)</w:delText>
        </w:r>
        <w:commentRangeEnd w:id="41"/>
        <w:r w:rsidR="00331448" w:rsidDel="00E85665">
          <w:rPr>
            <w:rStyle w:val="CommentReference"/>
            <w:rFonts w:asciiTheme="minorHAnsi" w:eastAsiaTheme="minorHAnsi" w:hAnsiTheme="minorHAnsi" w:cstheme="minorBidi"/>
            <w:lang w:eastAsia="en-US"/>
          </w:rPr>
          <w:commentReference w:id="41"/>
        </w:r>
      </w:del>
    </w:p>
    <w:p w14:paraId="319514CE" w14:textId="77777777" w:rsidR="00845A44" w:rsidRPr="007507EF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  <w:rPr>
          <w:lang w:val="en-IE"/>
        </w:rPr>
      </w:pPr>
      <w:bookmarkStart w:id="51" w:name="_Toc449013354"/>
      <w:bookmarkStart w:id="52" w:name="_Toc465149316"/>
      <w:r w:rsidRPr="007507EF">
        <w:rPr>
          <w:lang w:val="en-IE"/>
        </w:rPr>
        <w:lastRenderedPageBreak/>
        <w:t xml:space="preserve">Virtual </w:t>
      </w:r>
      <w:bookmarkEnd w:id="51"/>
      <w:r w:rsidR="00BE57F6">
        <w:rPr>
          <w:lang w:val="en-IE"/>
        </w:rPr>
        <w:t>M</w:t>
      </w:r>
      <w:r w:rsidR="00E3798E">
        <w:rPr>
          <w:lang w:val="en-IE"/>
        </w:rPr>
        <w:t>ATON</w:t>
      </w:r>
      <w:bookmarkEnd w:id="52"/>
    </w:p>
    <w:p w14:paraId="3F4BE54C" w14:textId="77777777" w:rsidR="009F1370" w:rsidRDefault="009F1370" w:rsidP="009F1370">
      <w:pPr>
        <w:pStyle w:val="BodyText"/>
        <w:rPr>
          <w:lang w:eastAsia="de-DE"/>
        </w:rPr>
      </w:pPr>
      <w:r w:rsidRPr="00857D75">
        <w:rPr>
          <w:lang w:eastAsia="de-DE"/>
        </w:rPr>
        <w:t xml:space="preserve">When using </w:t>
      </w:r>
      <w:r>
        <w:rPr>
          <w:lang w:eastAsia="de-DE"/>
        </w:rPr>
        <w:t>virtual marks</w:t>
      </w:r>
      <w:r w:rsidRPr="00857D75">
        <w:rPr>
          <w:lang w:eastAsia="de-DE"/>
        </w:rPr>
        <w:t xml:space="preserve">, the following </w:t>
      </w:r>
      <w:proofErr w:type="gramStart"/>
      <w:r w:rsidRPr="00857D75">
        <w:rPr>
          <w:lang w:eastAsia="de-DE"/>
        </w:rPr>
        <w:t>should be considered</w:t>
      </w:r>
      <w:proofErr w:type="gramEnd"/>
      <w:r w:rsidRPr="00857D75">
        <w:rPr>
          <w:lang w:eastAsia="de-DE"/>
        </w:rPr>
        <w:t>:</w:t>
      </w:r>
    </w:p>
    <w:p w14:paraId="5DA872DE" w14:textId="77777777" w:rsidR="009F1370" w:rsidRPr="007507EF" w:rsidRDefault="009F1370" w:rsidP="001B0C1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eastAsia="Times New Roman" w:cs="Arial"/>
          <w:lang w:val="en-IE"/>
        </w:rPr>
      </w:pPr>
      <w:r w:rsidRPr="007507EF">
        <w:rPr>
          <w:rFonts w:eastAsia="Times New Roman" w:cs="Arial"/>
          <w:lang w:val="en-IE"/>
        </w:rPr>
        <w:t>To be used, when absolutely required</w:t>
      </w:r>
      <w:r w:rsidR="002C5B46">
        <w:rPr>
          <w:rFonts w:eastAsia="Times New Roman" w:cs="Arial"/>
          <w:lang w:val="en-IE"/>
        </w:rPr>
        <w:t xml:space="preserve"> </w:t>
      </w:r>
      <w:r w:rsidRPr="007507EF">
        <w:rPr>
          <w:rFonts w:eastAsia="Times New Roman" w:cs="Arial"/>
          <w:lang w:val="en-IE"/>
        </w:rPr>
        <w:t>– restricted use – Ap</w:t>
      </w:r>
      <w:r w:rsidR="001B0C1D">
        <w:rPr>
          <w:rFonts w:eastAsia="Times New Roman" w:cs="Arial"/>
          <w:lang w:val="en-IE"/>
        </w:rPr>
        <w:t>proved by a competent authority</w:t>
      </w:r>
    </w:p>
    <w:p w14:paraId="224B9BD2" w14:textId="77777777" w:rsidR="009F1370" w:rsidRPr="001B0C1D" w:rsidRDefault="00943A8F" w:rsidP="001B0C1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eastAsia="Times New Roman" w:cs="Arial"/>
          <w:lang w:val="en-IE"/>
        </w:rPr>
      </w:pPr>
      <w:r>
        <w:rPr>
          <w:rFonts w:eastAsia="Times New Roman" w:cs="Arial"/>
          <w:lang w:val="en-IE"/>
        </w:rPr>
        <w:t>The time constrains for the deployment of a Virtual</w:t>
      </w:r>
      <w:r w:rsidR="009F1370" w:rsidRPr="001B0C1D">
        <w:rPr>
          <w:rFonts w:eastAsia="Times New Roman" w:cs="Arial"/>
          <w:lang w:val="en-IE"/>
        </w:rPr>
        <w:t xml:space="preserve"> AtoN </w:t>
      </w:r>
    </w:p>
    <w:p w14:paraId="49A593B7" w14:textId="77777777" w:rsidR="002B4D0D" w:rsidRPr="002B4D0D" w:rsidRDefault="002B4D0D" w:rsidP="002B4D0D">
      <w:pPr>
        <w:pStyle w:val="ListParagraph"/>
        <w:numPr>
          <w:ilvl w:val="0"/>
          <w:numId w:val="47"/>
        </w:numPr>
        <w:autoSpaceDE w:val="0"/>
        <w:autoSpaceDN w:val="0"/>
        <w:adjustRightInd w:val="0"/>
        <w:jc w:val="both"/>
        <w:rPr>
          <w:rFonts w:eastAsia="Times New Roman" w:cs="Arial"/>
          <w:lang w:val="en-IE"/>
        </w:rPr>
      </w:pPr>
      <w:r w:rsidRPr="002B4D0D">
        <w:rPr>
          <w:rFonts w:eastAsia="Times New Roman" w:cs="Arial"/>
          <w:lang w:val="en-IE"/>
        </w:rPr>
        <w:t>Limitation of VHF coverage (extended VHF coverage utilizing deployable devices can be considered);</w:t>
      </w:r>
    </w:p>
    <w:p w14:paraId="7020B7CF" w14:textId="77777777" w:rsidR="009F1370" w:rsidRPr="001B0C1D" w:rsidRDefault="001B0C1D" w:rsidP="001B0C1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eastAsia="Times New Roman" w:cs="Arial"/>
          <w:lang w:val="en-IE"/>
        </w:rPr>
      </w:pPr>
      <w:r>
        <w:rPr>
          <w:rFonts w:eastAsia="Times New Roman" w:cs="Arial"/>
          <w:lang w:val="en-IE"/>
        </w:rPr>
        <w:t>S</w:t>
      </w:r>
      <w:r w:rsidR="009F1370" w:rsidRPr="006E4506">
        <w:rPr>
          <w:rFonts w:eastAsia="Times New Roman" w:cs="Arial"/>
          <w:lang w:val="en-IE"/>
        </w:rPr>
        <w:t>uitability for the marking of oil slicks in conjunction with existing satellite monitoring</w:t>
      </w:r>
      <w:r>
        <w:rPr>
          <w:rFonts w:eastAsia="Times New Roman" w:cs="Arial"/>
          <w:lang w:val="en-IE"/>
        </w:rPr>
        <w:t xml:space="preserve"> s</w:t>
      </w:r>
      <w:r w:rsidR="009F1370" w:rsidRPr="001B0C1D">
        <w:rPr>
          <w:rFonts w:eastAsia="Times New Roman" w:cs="Arial"/>
          <w:lang w:val="en-IE"/>
        </w:rPr>
        <w:t>ystems;</w:t>
      </w:r>
    </w:p>
    <w:p w14:paraId="3238625B" w14:textId="77777777" w:rsidR="002B4D0D" w:rsidRPr="002B4D0D" w:rsidRDefault="002B4D0D" w:rsidP="002B4D0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eastAsia="Times New Roman" w:cs="Arial"/>
          <w:lang w:val="en-IE"/>
        </w:rPr>
      </w:pPr>
      <w:r w:rsidRPr="002B4D0D">
        <w:rPr>
          <w:rFonts w:eastAsia="Times New Roman" w:cs="Arial"/>
          <w:lang w:val="en-IE"/>
        </w:rPr>
        <w:t>The integrity between the required position and that of the virtual mobile AtoN needs to be update as required.</w:t>
      </w:r>
    </w:p>
    <w:p w14:paraId="3822151A" w14:textId="77777777" w:rsidR="009F1370" w:rsidRDefault="009F1370" w:rsidP="009F1370">
      <w:pPr>
        <w:autoSpaceDE w:val="0"/>
        <w:autoSpaceDN w:val="0"/>
        <w:adjustRightInd w:val="0"/>
        <w:ind w:left="720"/>
        <w:rPr>
          <w:rFonts w:eastAsia="Times New Roman" w:cs="Arial"/>
          <w:highlight w:val="yellow"/>
          <w:lang w:val="en-IE"/>
        </w:rPr>
      </w:pPr>
    </w:p>
    <w:p w14:paraId="0E904A55" w14:textId="2CF13D01" w:rsidR="001B0C1D" w:rsidDel="00E85665" w:rsidRDefault="001B0C1D" w:rsidP="009F1370">
      <w:pPr>
        <w:pStyle w:val="ListParagraph"/>
        <w:autoSpaceDE w:val="0"/>
        <w:autoSpaceDN w:val="0"/>
        <w:adjustRightInd w:val="0"/>
        <w:rPr>
          <w:del w:id="53" w:author="Alfredo Dominguez" w:date="2017-04-26T10:06:00Z"/>
          <w:rFonts w:eastAsia="Times New Roman" w:cs="Arial"/>
          <w:lang w:val="en-IE"/>
        </w:rPr>
      </w:pPr>
      <w:commentRangeStart w:id="54"/>
    </w:p>
    <w:p w14:paraId="50806815" w14:textId="1C11B24F" w:rsidR="009F1370" w:rsidRPr="003B4069" w:rsidDel="00E85665" w:rsidRDefault="009F1370" w:rsidP="009F1370">
      <w:pPr>
        <w:pStyle w:val="ListParagraph"/>
        <w:autoSpaceDE w:val="0"/>
        <w:autoSpaceDN w:val="0"/>
        <w:adjustRightInd w:val="0"/>
        <w:rPr>
          <w:del w:id="55" w:author="Alfredo Dominguez" w:date="2017-04-26T10:06:00Z"/>
          <w:rFonts w:eastAsia="Times New Roman" w:cs="Arial"/>
          <w:highlight w:val="cyan"/>
          <w:lang w:val="en-IE"/>
        </w:rPr>
      </w:pPr>
      <w:del w:id="56" w:author="Alfredo Dominguez" w:date="2017-04-26T10:06:00Z">
        <w:r w:rsidRPr="00857D75" w:rsidDel="00E85665">
          <w:rPr>
            <w:rFonts w:eastAsia="Times New Roman" w:cs="Arial"/>
            <w:lang w:val="en-IE"/>
          </w:rPr>
          <w:delText xml:space="preserve"> </w:delText>
        </w:r>
        <w:r w:rsidRPr="003B4069" w:rsidDel="00E85665">
          <w:rPr>
            <w:rFonts w:eastAsia="Times New Roman" w:cs="Arial"/>
            <w:highlight w:val="cyan"/>
            <w:lang w:val="en-IE"/>
          </w:rPr>
          <w:delText>(Proposal)</w:delText>
        </w:r>
      </w:del>
    </w:p>
    <w:p w14:paraId="6925D939" w14:textId="0A5E754D" w:rsidR="001B0C1D" w:rsidRPr="003B4069" w:rsidDel="00E85665" w:rsidRDefault="001B0C1D" w:rsidP="001B0C1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del w:id="57" w:author="Alfredo Dominguez" w:date="2017-04-26T10:06:00Z"/>
          <w:rFonts w:eastAsia="Times New Roman" w:cs="Arial"/>
          <w:highlight w:val="cyan"/>
          <w:lang w:val="en-IE"/>
        </w:rPr>
      </w:pPr>
      <w:del w:id="58" w:author="Alfredo Dominguez" w:date="2017-04-26T10:06:00Z">
        <w:r w:rsidRPr="003B4069" w:rsidDel="00E85665">
          <w:rPr>
            <w:rFonts w:eastAsia="Times New Roman" w:cs="Arial"/>
            <w:highlight w:val="cyan"/>
            <w:lang w:val="en-IE"/>
          </w:rPr>
          <w:delText>S</w:delText>
        </w:r>
        <w:r w:rsidR="003B4069" w:rsidRPr="003B4069" w:rsidDel="00E85665">
          <w:rPr>
            <w:rFonts w:eastAsia="Times New Roman" w:cs="Arial"/>
            <w:highlight w:val="cyan"/>
            <w:lang w:val="en-IE"/>
          </w:rPr>
          <w:delText>ymbology</w:delText>
        </w:r>
        <w:r w:rsidRPr="003B4069" w:rsidDel="00E85665">
          <w:rPr>
            <w:rFonts w:eastAsia="Times New Roman" w:cs="Arial"/>
            <w:highlight w:val="cyan"/>
            <w:lang w:val="en-IE"/>
          </w:rPr>
          <w:delText xml:space="preserve"> for </w:delText>
        </w:r>
        <w:r w:rsidR="00E3798E" w:rsidRPr="003B4069" w:rsidDel="00E85665">
          <w:rPr>
            <w:rFonts w:eastAsia="Times New Roman" w:cs="Arial"/>
            <w:highlight w:val="cyan"/>
            <w:lang w:val="en-IE"/>
          </w:rPr>
          <w:delText>Virtual M</w:delText>
        </w:r>
        <w:r w:rsidRPr="003B4069" w:rsidDel="00E85665">
          <w:rPr>
            <w:rFonts w:eastAsia="Times New Roman" w:cs="Arial"/>
            <w:highlight w:val="cyan"/>
            <w:lang w:val="en-IE"/>
          </w:rPr>
          <w:delText>AtoN. – Diamond with ‘VM’</w:delText>
        </w:r>
      </w:del>
    </w:p>
    <w:p w14:paraId="6C0B599D" w14:textId="0F304BEB" w:rsidR="003B4069" w:rsidRPr="00E5394B" w:rsidDel="00E85665" w:rsidRDefault="003B4069" w:rsidP="003B4069">
      <w:pPr>
        <w:pStyle w:val="ListParagraph"/>
        <w:autoSpaceDE w:val="0"/>
        <w:autoSpaceDN w:val="0"/>
        <w:adjustRightInd w:val="0"/>
        <w:ind w:left="1428"/>
        <w:rPr>
          <w:del w:id="59" w:author="Alfredo Dominguez" w:date="2017-04-26T10:06:00Z"/>
          <w:rFonts w:eastAsia="Times New Roman" w:cs="Arial"/>
          <w:lang w:val="en-IE"/>
        </w:rPr>
      </w:pPr>
      <w:del w:id="60" w:author="Alfredo Dominguez" w:date="2017-04-26T10:06:00Z">
        <w:r w:rsidRPr="003B4069" w:rsidDel="00E85665">
          <w:rPr>
            <w:rFonts w:eastAsia="Times New Roman" w:cs="Arial"/>
            <w:highlight w:val="cyan"/>
            <w:lang w:val="en-IE"/>
          </w:rPr>
          <w:delText>(To be included in ENAV-Recommendation);</w:delText>
        </w:r>
        <w:r w:rsidRPr="00E5394B" w:rsidDel="00E85665">
          <w:rPr>
            <w:rFonts w:eastAsia="Times New Roman" w:cs="Arial"/>
            <w:lang w:val="en-IE"/>
          </w:rPr>
          <w:delText xml:space="preserve"> </w:delText>
        </w:r>
        <w:commentRangeEnd w:id="54"/>
        <w:r w:rsidR="00E85665" w:rsidDel="00E85665">
          <w:rPr>
            <w:rStyle w:val="CommentReference"/>
            <w:rFonts w:asciiTheme="minorHAnsi" w:eastAsiaTheme="minorHAnsi" w:hAnsiTheme="minorHAnsi" w:cstheme="minorBidi"/>
            <w:lang w:eastAsia="en-US"/>
          </w:rPr>
          <w:commentReference w:id="54"/>
        </w:r>
      </w:del>
    </w:p>
    <w:p w14:paraId="0A79CA2F" w14:textId="77777777" w:rsidR="00845A44" w:rsidRPr="00CC333A" w:rsidRDefault="00845A44" w:rsidP="00845A44">
      <w:pPr>
        <w:autoSpaceDE w:val="0"/>
        <w:autoSpaceDN w:val="0"/>
        <w:adjustRightInd w:val="0"/>
        <w:rPr>
          <w:rFonts w:eastAsia="Times New Roman" w:cs="Arial"/>
          <w:highlight w:val="yellow"/>
          <w:lang w:val="en-IE"/>
        </w:rPr>
      </w:pPr>
    </w:p>
    <w:p w14:paraId="7D4E2125" w14:textId="77777777" w:rsidR="00845A44" w:rsidRDefault="00845A44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  <w:rPr>
          <w:rFonts w:eastAsia="Times New Roman" w:cs="Arial"/>
          <w:lang w:val="en-IE"/>
        </w:rPr>
      </w:pPr>
      <w:bookmarkStart w:id="61" w:name="_Toc449013356"/>
      <w:bookmarkStart w:id="62" w:name="_Toc465149317"/>
      <w:r w:rsidRPr="00A44365">
        <w:rPr>
          <w:rFonts w:eastAsia="Times New Roman" w:cs="Arial"/>
          <w:lang w:val="en-IE"/>
        </w:rPr>
        <w:t>Deployment</w:t>
      </w:r>
      <w:r>
        <w:rPr>
          <w:rFonts w:eastAsia="Times New Roman" w:cs="Arial"/>
          <w:lang w:val="en-IE"/>
        </w:rPr>
        <w:t>:</w:t>
      </w:r>
      <w:bookmarkEnd w:id="61"/>
      <w:bookmarkEnd w:id="62"/>
    </w:p>
    <w:p w14:paraId="395A91DC" w14:textId="77777777" w:rsidR="00845A44" w:rsidRPr="00A44365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  <w:rPr>
          <w:lang w:val="en-IE"/>
        </w:rPr>
      </w:pPr>
      <w:bookmarkStart w:id="63" w:name="_Toc449013357"/>
      <w:bookmarkStart w:id="64" w:name="_Toc465149318"/>
      <w:r>
        <w:rPr>
          <w:lang w:val="en-IE"/>
        </w:rPr>
        <w:t>U</w:t>
      </w:r>
      <w:r w:rsidRPr="00A44365">
        <w:rPr>
          <w:lang w:val="en-IE"/>
        </w:rPr>
        <w:t>sing Surface or air assets</w:t>
      </w:r>
      <w:bookmarkEnd w:id="63"/>
      <w:bookmarkEnd w:id="64"/>
    </w:p>
    <w:p w14:paraId="629A83DB" w14:textId="635AD9A0" w:rsidR="00845A44" w:rsidRPr="00E3798E" w:rsidRDefault="00271923" w:rsidP="00E3798E">
      <w:pPr>
        <w:pStyle w:val="BodyText"/>
        <w:rPr>
          <w:lang w:eastAsia="de-DE"/>
        </w:rPr>
      </w:pPr>
      <w:r w:rsidRPr="00E3798E">
        <w:rPr>
          <w:lang w:eastAsia="de-DE"/>
        </w:rPr>
        <w:t xml:space="preserve">Physical </w:t>
      </w:r>
      <w:proofErr w:type="spellStart"/>
      <w:r w:rsidRPr="00E3798E">
        <w:rPr>
          <w:lang w:eastAsia="de-DE"/>
        </w:rPr>
        <w:t>M</w:t>
      </w:r>
      <w:r w:rsidR="00845A44" w:rsidRPr="00E3798E">
        <w:rPr>
          <w:lang w:eastAsia="de-DE"/>
        </w:rPr>
        <w:t>AtoN</w:t>
      </w:r>
      <w:proofErr w:type="spellEnd"/>
      <w:r w:rsidR="00845A44" w:rsidRPr="00E3798E">
        <w:rPr>
          <w:lang w:eastAsia="de-DE"/>
        </w:rPr>
        <w:t xml:space="preserve"> could be deployed using surface ships or aircraft depending on the intended use</w:t>
      </w:r>
      <w:r w:rsidR="00E3798E" w:rsidRPr="00E3798E">
        <w:rPr>
          <w:lang w:eastAsia="de-DE"/>
        </w:rPr>
        <w:t xml:space="preserve"> (</w:t>
      </w:r>
      <w:ins w:id="65" w:author="Alfredo Dominguez" w:date="2017-04-26T10:07:00Z">
        <w:r w:rsidR="00E85665">
          <w:rPr>
            <w:lang w:eastAsia="de-DE"/>
          </w:rPr>
          <w:t xml:space="preserve">i.e., datum markers for search and rescue, </w:t>
        </w:r>
      </w:ins>
      <w:ins w:id="66" w:author="Alfredo Dominguez" w:date="2017-04-26T10:08:00Z">
        <w:r w:rsidR="00E85665">
          <w:rPr>
            <w:lang w:eastAsia="de-DE"/>
          </w:rPr>
          <w:t xml:space="preserve">icebergs, </w:t>
        </w:r>
      </w:ins>
      <w:del w:id="67" w:author="Alfredo Dominguez" w:date="2017-04-26T10:07:00Z">
        <w:r w:rsidR="00E3798E" w:rsidRPr="00E3798E" w:rsidDel="00E85665">
          <w:rPr>
            <w:lang w:eastAsia="de-DE"/>
          </w:rPr>
          <w:delText>eg.</w:delText>
        </w:r>
      </w:del>
      <w:r w:rsidR="00845A44" w:rsidRPr="00E3798E">
        <w:rPr>
          <w:lang w:eastAsia="de-DE"/>
        </w:rPr>
        <w:t>Oil slick</w:t>
      </w:r>
      <w:ins w:id="68" w:author="Alfredo Dominguez" w:date="2017-04-26T10:08:00Z">
        <w:r w:rsidR="00E85665">
          <w:rPr>
            <w:lang w:eastAsia="de-DE"/>
          </w:rPr>
          <w:t xml:space="preserve"> </w:t>
        </w:r>
        <w:proofErr w:type="spellStart"/>
        <w:r w:rsidR="00E85665">
          <w:rPr>
            <w:lang w:eastAsia="de-DE"/>
          </w:rPr>
          <w:t>or</w:t>
        </w:r>
      </w:ins>
      <w:del w:id="69" w:author="Alfredo Dominguez" w:date="2017-04-26T10:08:00Z">
        <w:r w:rsidR="00845A44" w:rsidRPr="00E3798E" w:rsidDel="00E85665">
          <w:rPr>
            <w:lang w:eastAsia="de-DE"/>
          </w:rPr>
          <w:delText>/</w:delText>
        </w:r>
      </w:del>
      <w:r w:rsidR="00845A44" w:rsidRPr="00E3798E">
        <w:rPr>
          <w:lang w:eastAsia="de-DE"/>
        </w:rPr>
        <w:t>pollution</w:t>
      </w:r>
      <w:proofErr w:type="spellEnd"/>
      <w:ins w:id="70" w:author="Alfredo Dominguez" w:date="2017-04-26T10:08:00Z">
        <w:r w:rsidR="00E85665">
          <w:rPr>
            <w:lang w:eastAsia="de-DE"/>
          </w:rPr>
          <w:t>, etc.</w:t>
        </w:r>
      </w:ins>
      <w:r w:rsidR="00E3798E" w:rsidRPr="00E3798E">
        <w:rPr>
          <w:lang w:eastAsia="de-DE"/>
        </w:rPr>
        <w:t>)</w:t>
      </w:r>
      <w:r w:rsidR="00845A44" w:rsidRPr="00E3798E">
        <w:rPr>
          <w:lang w:eastAsia="de-DE"/>
        </w:rPr>
        <w:t>.</w:t>
      </w:r>
    </w:p>
    <w:p w14:paraId="5CC147B7" w14:textId="77777777" w:rsidR="00845A44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71" w:name="_Toc449013358"/>
      <w:bookmarkStart w:id="72" w:name="_Toc465149319"/>
      <w:r>
        <w:t>Promulgation</w:t>
      </w:r>
      <w:bookmarkEnd w:id="71"/>
      <w:bookmarkEnd w:id="72"/>
    </w:p>
    <w:p w14:paraId="7DE92B8A" w14:textId="32539A2C" w:rsidR="00845A44" w:rsidRPr="00271923" w:rsidRDefault="00845A44" w:rsidP="00271923">
      <w:pPr>
        <w:pStyle w:val="BodyText"/>
        <w:rPr>
          <w:lang w:eastAsia="de-DE"/>
        </w:rPr>
      </w:pPr>
      <w:bookmarkStart w:id="73" w:name="_Toc449013359"/>
      <w:r w:rsidRPr="00271923">
        <w:rPr>
          <w:lang w:eastAsia="de-DE"/>
        </w:rPr>
        <w:t xml:space="preserve">The affected </w:t>
      </w:r>
      <w:ins w:id="74" w:author="Alfredo Dominguez" w:date="2017-04-26T10:08:00Z">
        <w:r w:rsidR="00E85665">
          <w:rPr>
            <w:lang w:eastAsia="de-DE"/>
          </w:rPr>
          <w:t>Authorities</w:t>
        </w:r>
      </w:ins>
      <w:del w:id="75" w:author="Alfredo Dominguez" w:date="2017-04-26T10:08:00Z">
        <w:r w:rsidRPr="00271923" w:rsidDel="00E85665">
          <w:rPr>
            <w:lang w:eastAsia="de-DE"/>
          </w:rPr>
          <w:delText>State</w:delText>
        </w:r>
      </w:del>
      <w:r w:rsidRPr="00271923">
        <w:rPr>
          <w:lang w:eastAsia="de-DE"/>
        </w:rPr>
        <w:t xml:space="preserve"> </w:t>
      </w:r>
      <w:r w:rsidRPr="00D42FB9">
        <w:rPr>
          <w:highlight w:val="yellow"/>
          <w:lang w:eastAsia="de-DE"/>
        </w:rPr>
        <w:t>shall</w:t>
      </w:r>
      <w:r w:rsidRPr="00271923">
        <w:rPr>
          <w:lang w:eastAsia="de-DE"/>
        </w:rPr>
        <w:t xml:space="preserve"> promulgate the particulars of the </w:t>
      </w:r>
      <w:proofErr w:type="spellStart"/>
      <w:r w:rsidRPr="00271923">
        <w:rPr>
          <w:lang w:eastAsia="de-DE"/>
        </w:rPr>
        <w:t>MAtoN</w:t>
      </w:r>
      <w:proofErr w:type="spellEnd"/>
      <w:r w:rsidRPr="00271923">
        <w:rPr>
          <w:lang w:eastAsia="de-DE"/>
        </w:rPr>
        <w:t xml:space="preserve"> by use of all appropriate means, including </w:t>
      </w:r>
      <w:r w:rsidR="00D42FB9">
        <w:rPr>
          <w:lang w:eastAsia="de-DE"/>
        </w:rPr>
        <w:t xml:space="preserve">use the </w:t>
      </w:r>
      <w:r w:rsidRPr="00271923">
        <w:rPr>
          <w:lang w:eastAsia="de-DE"/>
        </w:rPr>
        <w:t xml:space="preserve">appropriate </w:t>
      </w:r>
      <w:bookmarkEnd w:id="73"/>
      <w:r w:rsidR="00D42FB9">
        <w:rPr>
          <w:lang w:eastAsia="de-DE"/>
        </w:rPr>
        <w:t xml:space="preserve">methods of </w:t>
      </w:r>
      <w:ins w:id="76" w:author="Alfredo Dominguez" w:date="2017-04-26T10:09:00Z">
        <w:r w:rsidR="00E85665">
          <w:rPr>
            <w:lang w:eastAsia="de-DE"/>
          </w:rPr>
          <w:t xml:space="preserve">promulgating </w:t>
        </w:r>
      </w:ins>
      <w:r w:rsidR="00D42FB9">
        <w:rPr>
          <w:lang w:eastAsia="de-DE"/>
        </w:rPr>
        <w:t>M</w:t>
      </w:r>
      <w:ins w:id="77" w:author="Alfredo Dominguez" w:date="2017-04-26T10:09:00Z">
        <w:r w:rsidR="00E85665">
          <w:rPr>
            <w:lang w:eastAsia="de-DE"/>
          </w:rPr>
          <w:t xml:space="preserve">aritime </w:t>
        </w:r>
      </w:ins>
      <w:proofErr w:type="spellStart"/>
      <w:r w:rsidR="00D42FB9">
        <w:rPr>
          <w:lang w:eastAsia="de-DE"/>
        </w:rPr>
        <w:t>S</w:t>
      </w:r>
      <w:ins w:id="78" w:author="Alfredo Dominguez" w:date="2017-04-26T10:09:00Z">
        <w:r w:rsidR="00E85665">
          <w:rPr>
            <w:lang w:eastAsia="de-DE"/>
          </w:rPr>
          <w:t>safety</w:t>
        </w:r>
        <w:proofErr w:type="spellEnd"/>
        <w:r w:rsidR="00E85665">
          <w:rPr>
            <w:lang w:eastAsia="de-DE"/>
          </w:rPr>
          <w:t xml:space="preserve"> </w:t>
        </w:r>
      </w:ins>
      <w:r w:rsidR="00D42FB9">
        <w:rPr>
          <w:lang w:eastAsia="de-DE"/>
        </w:rPr>
        <w:t>I</w:t>
      </w:r>
      <w:ins w:id="79" w:author="Alfredo Dominguez" w:date="2017-04-26T10:09:00Z">
        <w:r w:rsidR="00E85665">
          <w:rPr>
            <w:lang w:eastAsia="de-DE"/>
          </w:rPr>
          <w:t>nformation (MSI</w:t>
        </w:r>
        <w:proofErr w:type="gramStart"/>
        <w:r w:rsidR="00E85665">
          <w:rPr>
            <w:lang w:eastAsia="de-DE"/>
          </w:rPr>
          <w:t>)</w:t>
        </w:r>
      </w:ins>
      <w:r w:rsidR="00D42FB9">
        <w:rPr>
          <w:lang w:eastAsia="de-DE"/>
        </w:rPr>
        <w:t xml:space="preserve"> </w:t>
      </w:r>
      <w:proofErr w:type="gramEnd"/>
      <w:del w:id="80" w:author="Alfredo Dominguez" w:date="2017-04-26T10:09:00Z">
        <w:r w:rsidR="00D42FB9" w:rsidDel="00E85665">
          <w:rPr>
            <w:lang w:eastAsia="de-DE"/>
          </w:rPr>
          <w:delText>broadcasting</w:delText>
        </w:r>
      </w:del>
      <w:r w:rsidR="00D42FB9">
        <w:rPr>
          <w:lang w:eastAsia="de-DE"/>
        </w:rPr>
        <w:t>.</w:t>
      </w:r>
    </w:p>
    <w:p w14:paraId="75385B32" w14:textId="77777777" w:rsidR="00845A44" w:rsidRPr="00993B7D" w:rsidRDefault="00845A44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81" w:name="_Toc216489709"/>
      <w:bookmarkStart w:id="82" w:name="_Toc449013361"/>
      <w:bookmarkStart w:id="83" w:name="_Toc465149320"/>
      <w:r w:rsidRPr="00993B7D">
        <w:t>Monitoring and reporting</w:t>
      </w:r>
      <w:bookmarkEnd w:id="81"/>
      <w:bookmarkEnd w:id="82"/>
      <w:bookmarkEnd w:id="83"/>
    </w:p>
    <w:p w14:paraId="0E0F75FE" w14:textId="77777777" w:rsidR="00943A8F" w:rsidRDefault="00943A8F" w:rsidP="00943A8F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84" w:name="_Toc449013364"/>
      <w:bookmarkStart w:id="85" w:name="_Toc465149323"/>
      <w:r>
        <w:t>Maritime S</w:t>
      </w:r>
      <w:r w:rsidRPr="00F50B1C">
        <w:t xml:space="preserve">afety </w:t>
      </w:r>
      <w:r>
        <w:t>I</w:t>
      </w:r>
      <w:r w:rsidRPr="00F50B1C">
        <w:t>nformation</w:t>
      </w:r>
      <w:bookmarkEnd w:id="84"/>
      <w:bookmarkEnd w:id="85"/>
    </w:p>
    <w:p w14:paraId="022E4940" w14:textId="29A4553B" w:rsidR="00943A8F" w:rsidDel="00E20AF6" w:rsidRDefault="00943A8F" w:rsidP="00E20AF6">
      <w:pPr>
        <w:pStyle w:val="BodyText"/>
        <w:jc w:val="both"/>
        <w:rPr>
          <w:del w:id="86" w:author="Alfredo Dominguez" w:date="2017-04-26T10:11:00Z"/>
        </w:rPr>
      </w:pPr>
      <w:r>
        <w:t xml:space="preserve">The </w:t>
      </w:r>
      <w:ins w:id="87" w:author="Alfredo Dominguez" w:date="2017-04-26T10:10:00Z">
        <w:r w:rsidR="00E20AF6">
          <w:t>promulgation</w:t>
        </w:r>
      </w:ins>
      <w:del w:id="88" w:author="Alfredo Dominguez" w:date="2017-04-26T10:10:00Z">
        <w:r w:rsidDel="00E20AF6">
          <w:delText>broadcast</w:delText>
        </w:r>
      </w:del>
      <w:r>
        <w:t xml:space="preserve"> of </w:t>
      </w:r>
      <w:ins w:id="89" w:author="Alfredo Dominguez" w:date="2017-04-26T10:10:00Z">
        <w:r w:rsidR="00E20AF6">
          <w:t xml:space="preserve">MSI </w:t>
        </w:r>
      </w:ins>
      <w:del w:id="90" w:author="Alfredo Dominguez" w:date="2017-04-26T10:10:00Z">
        <w:r w:rsidDel="00E20AF6">
          <w:delText>Maritime Safety Information</w:delText>
        </w:r>
      </w:del>
      <w:r>
        <w:t xml:space="preserve"> </w:t>
      </w:r>
      <w:proofErr w:type="gramStart"/>
      <w:r>
        <w:t>is considered</w:t>
      </w:r>
      <w:proofErr w:type="gramEnd"/>
      <w:r>
        <w:t xml:space="preserve"> fundamental in the use &amp; reporting of </w:t>
      </w:r>
      <w:proofErr w:type="spellStart"/>
      <w:r>
        <w:t>MAtoN</w:t>
      </w:r>
      <w:proofErr w:type="spellEnd"/>
      <w:r>
        <w:t xml:space="preserve"> and is not superseded by the marking of the drifting wrecks. </w:t>
      </w:r>
      <w:commentRangeStart w:id="91"/>
      <w:del w:id="92" w:author="Alfredo Dominguez" w:date="2017-04-26T10:11:00Z">
        <w:r w:rsidDel="00E20AF6">
          <w:delText>It is vital the link between MAtoN &amp; Maritime Safety Information reporting is carried out.</w:delText>
        </w:r>
      </w:del>
    </w:p>
    <w:p w14:paraId="44BCC3AA" w14:textId="60C14329" w:rsidR="00845A44" w:rsidDel="00E20AF6" w:rsidRDefault="00845A44">
      <w:pPr>
        <w:pStyle w:val="BodyText"/>
        <w:jc w:val="both"/>
        <w:rPr>
          <w:del w:id="93" w:author="Alfredo Dominguez" w:date="2017-04-26T10:11:00Z"/>
        </w:rPr>
        <w:pPrChange w:id="94" w:author="Alfredo Dominguez" w:date="2017-04-26T10:11:00Z">
          <w:pPr>
            <w:pStyle w:val="BodyText"/>
          </w:pPr>
        </w:pPrChange>
      </w:pPr>
      <w:del w:id="95" w:author="Alfredo Dominguez" w:date="2017-04-26T10:11:00Z">
        <w:r w:rsidDel="00E20AF6">
          <w:rPr>
            <w:lang w:eastAsia="de-DE"/>
          </w:rPr>
          <w:delText xml:space="preserve">Coastal state authorities </w:delText>
        </w:r>
        <w:r w:rsidDel="00E20AF6">
          <w:delText>need to take special care with position monitoring and position integrity, as it pertains to drifting hazards and obstructions, especially when marking them</w:delText>
        </w:r>
        <w:r w:rsidR="00D42FB9" w:rsidDel="00E20AF6">
          <w:delText xml:space="preserve"> with a virtual M</w:delText>
        </w:r>
        <w:r w:rsidDel="00E20AF6">
          <w:delText xml:space="preserve">AtoN. </w:delText>
        </w:r>
      </w:del>
      <w:commentRangeEnd w:id="91"/>
      <w:r w:rsidR="00E20AF6">
        <w:rPr>
          <w:rStyle w:val="CommentReference"/>
        </w:rPr>
        <w:commentReference w:id="91"/>
      </w:r>
    </w:p>
    <w:p w14:paraId="18AB1912" w14:textId="77777777" w:rsidR="00845A44" w:rsidRPr="00993B7D" w:rsidRDefault="00D42FB9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96" w:name="_Toc306710224"/>
      <w:bookmarkStart w:id="97" w:name="_Toc306710371"/>
      <w:bookmarkStart w:id="98" w:name="_Toc449013362"/>
      <w:bookmarkStart w:id="99" w:name="_Toc465149321"/>
      <w:r>
        <w:t>M</w:t>
      </w:r>
      <w:r w:rsidR="00845A44" w:rsidRPr="00993B7D">
        <w:t>onitoring</w:t>
      </w:r>
      <w:bookmarkEnd w:id="96"/>
      <w:bookmarkEnd w:id="97"/>
      <w:bookmarkEnd w:id="98"/>
      <w:bookmarkEnd w:id="99"/>
    </w:p>
    <w:p w14:paraId="76ED7684" w14:textId="713A6CCF" w:rsidR="00845A44" w:rsidRDefault="00845A44" w:rsidP="00845A44">
      <w:pPr>
        <w:pStyle w:val="BodyText"/>
        <w:rPr>
          <w:lang w:eastAsia="de-DE"/>
        </w:rPr>
      </w:pPr>
      <w:r>
        <w:rPr>
          <w:lang w:eastAsia="de-DE"/>
        </w:rPr>
        <w:t xml:space="preserve">The </w:t>
      </w:r>
      <w:proofErr w:type="spellStart"/>
      <w:r w:rsidR="00D42FB9">
        <w:t>M</w:t>
      </w:r>
      <w:r>
        <w:t>AtoN</w:t>
      </w:r>
      <w:proofErr w:type="spellEnd"/>
      <w:r>
        <w:rPr>
          <w:lang w:eastAsia="de-DE"/>
        </w:rPr>
        <w:t xml:space="preserve"> </w:t>
      </w:r>
      <w:proofErr w:type="gramStart"/>
      <w:ins w:id="100" w:author="Alfredo Dominguez" w:date="2017-04-26T10:12:00Z">
        <w:r w:rsidR="00E20AF6">
          <w:rPr>
            <w:lang w:eastAsia="de-DE"/>
          </w:rPr>
          <w:t>should</w:t>
        </w:r>
      </w:ins>
      <w:del w:id="101" w:author="Alfredo Dominguez" w:date="2017-04-26T10:12:00Z">
        <w:r w:rsidDel="00E20AF6">
          <w:rPr>
            <w:lang w:eastAsia="de-DE"/>
          </w:rPr>
          <w:delText>could</w:delText>
        </w:r>
      </w:del>
      <w:r>
        <w:rPr>
          <w:lang w:eastAsia="de-DE"/>
        </w:rPr>
        <w:t xml:space="preserve"> be monitored</w:t>
      </w:r>
      <w:proofErr w:type="gramEnd"/>
      <w:r>
        <w:rPr>
          <w:lang w:eastAsia="de-DE"/>
        </w:rPr>
        <w:t xml:space="preserve"> by:</w:t>
      </w:r>
    </w:p>
    <w:p w14:paraId="01334416" w14:textId="0BA6C53D" w:rsidR="00E20AF6" w:rsidRDefault="00E20AF6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  <w:rPr>
          <w:ins w:id="102" w:author="Alfredo Dominguez" w:date="2017-04-26T10:13:00Z"/>
        </w:rPr>
      </w:pPr>
      <w:ins w:id="103" w:author="Alfredo Dominguez" w:date="2017-04-26T10:13:00Z">
        <w:r>
          <w:t>Physical inspection;</w:t>
        </w:r>
      </w:ins>
    </w:p>
    <w:p w14:paraId="26C7B9FD" w14:textId="5F4CDE70" w:rsidR="00E20AF6" w:rsidRDefault="00E20AF6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  <w:rPr>
          <w:ins w:id="104" w:author="Alfredo Dominguez" w:date="2017-04-26T10:13:00Z"/>
        </w:rPr>
      </w:pPr>
      <w:ins w:id="105" w:author="Alfredo Dominguez" w:date="2017-04-26T10:13:00Z">
        <w:r>
          <w:t>Radio reception</w:t>
        </w:r>
      </w:ins>
      <w:ins w:id="106" w:author="Alfredo Dominguez" w:date="2017-04-26T10:14:00Z">
        <w:r>
          <w:t xml:space="preserve"> (i.e., radar, </w:t>
        </w:r>
      </w:ins>
      <w:ins w:id="107" w:author="Alfredo Dominguez" w:date="2017-04-26T10:15:00Z">
        <w:r>
          <w:t xml:space="preserve">AIS, </w:t>
        </w:r>
      </w:ins>
      <w:ins w:id="108" w:author="Alfredo Dominguez" w:date="2017-04-26T10:14:00Z">
        <w:r>
          <w:t>etc.)</w:t>
        </w:r>
      </w:ins>
      <w:ins w:id="109" w:author="Alfredo Dominguez" w:date="2017-04-26T10:13:00Z">
        <w:r>
          <w:t xml:space="preserve">; </w:t>
        </w:r>
      </w:ins>
    </w:p>
    <w:p w14:paraId="0EE8A1E3" w14:textId="77777777" w:rsidR="00845A44" w:rsidRDefault="00D42FB9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del w:id="110" w:author="Alfredo Dominguez" w:date="2017-04-26T10:15:00Z">
        <w:r w:rsidDel="00E20AF6">
          <w:delText>T</w:delText>
        </w:r>
        <w:r w:rsidR="00845A44" w:rsidDel="00E20AF6">
          <w:delText>he Coastal State within its VHF coverage (especially if using AI</w:delText>
        </w:r>
      </w:del>
      <w:del w:id="111" w:author="Alfredo Dominguez" w:date="2017-04-26T10:14:00Z">
        <w:r w:rsidR="00845A44" w:rsidDel="00E20AF6">
          <w:delText>S)</w:delText>
        </w:r>
      </w:del>
      <w:r w:rsidR="00845A44">
        <w:t>;</w:t>
      </w:r>
    </w:p>
    <w:p w14:paraId="0D9745BA" w14:textId="5EF7D3C8" w:rsidR="00845A44" w:rsidRDefault="00D42FB9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 xml:space="preserve">Assets in the vicinity of the </w:t>
      </w:r>
      <w:proofErr w:type="spellStart"/>
      <w:r>
        <w:t>M</w:t>
      </w:r>
      <w:r w:rsidR="00845A44">
        <w:t>AtoN</w:t>
      </w:r>
      <w:proofErr w:type="spellEnd"/>
      <w:r w:rsidR="00845A44">
        <w:t>, especially</w:t>
      </w:r>
      <w:ins w:id="112" w:author="Alfredo Dominguez" w:date="2017-04-26T10:16:00Z">
        <w:r w:rsidR="007D5BC3">
          <w:t xml:space="preserve"> those equipped with</w:t>
        </w:r>
      </w:ins>
      <w:del w:id="113" w:author="Alfredo Dominguez" w:date="2017-04-26T10:16:00Z">
        <w:r w:rsidR="00845A44" w:rsidDel="007D5BC3">
          <w:delText xml:space="preserve"> when are</w:delText>
        </w:r>
      </w:del>
      <w:r w:rsidR="00845A44">
        <w:t xml:space="preserve"> AIS, thereby increasing the range </w:t>
      </w:r>
      <w:del w:id="114" w:author="Alfredo Dominguez" w:date="2017-04-26T10:17:00Z">
        <w:r w:rsidR="00845A44" w:rsidDel="007D5BC3">
          <w:delText xml:space="preserve">at which the Coastal State </w:delText>
        </w:r>
      </w:del>
      <w:ins w:id="115" w:author="Alfredo Dominguez" w:date="2017-04-26T10:17:00Z">
        <w:r w:rsidR="007D5BC3">
          <w:t xml:space="preserve">Authorities </w:t>
        </w:r>
      </w:ins>
      <w:del w:id="116" w:author="Alfredo Dominguez" w:date="2017-04-26T10:17:00Z">
        <w:r w:rsidR="00845A44" w:rsidDel="007D5BC3">
          <w:delText>is</w:delText>
        </w:r>
      </w:del>
      <w:ins w:id="117" w:author="Alfredo Dominguez" w:date="2017-04-26T10:17:00Z">
        <w:r w:rsidR="007D5BC3">
          <w:t>are</w:t>
        </w:r>
      </w:ins>
      <w:r w:rsidR="00845A44">
        <w:t xml:space="preserve"> abl</w:t>
      </w:r>
      <w:r>
        <w:t xml:space="preserve">e to meet </w:t>
      </w:r>
      <w:ins w:id="118" w:author="Alfredo Dominguez" w:date="2017-04-26T10:18:00Z">
        <w:r w:rsidR="007D5BC3">
          <w:t>their</w:t>
        </w:r>
      </w:ins>
      <w:del w:id="119" w:author="Alfredo Dominguez" w:date="2017-04-26T10:18:00Z">
        <w:r w:rsidDel="007D5BC3">
          <w:delText>its</w:delText>
        </w:r>
      </w:del>
      <w:r>
        <w:t xml:space="preserve"> responsibilities;</w:t>
      </w:r>
    </w:p>
    <w:p w14:paraId="7F5AB640" w14:textId="604C535C"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commentRangeStart w:id="120"/>
      <w:del w:id="121" w:author="Alfredo Dominguez" w:date="2017-04-26T11:43:00Z">
        <w:r w:rsidDel="008237BC">
          <w:lastRenderedPageBreak/>
          <w:delText>GNSS</w:delText>
        </w:r>
      </w:del>
      <w:r>
        <w:t>;</w:t>
      </w:r>
      <w:commentRangeEnd w:id="120"/>
      <w:r w:rsidR="008237BC">
        <w:rPr>
          <w:rStyle w:val="CommentReference"/>
          <w:color w:val="auto"/>
        </w:rPr>
        <w:commentReference w:id="120"/>
      </w:r>
    </w:p>
    <w:p w14:paraId="560EB29B" w14:textId="77777777"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Satellite communication systems;</w:t>
      </w:r>
    </w:p>
    <w:p w14:paraId="0CE6B9CE" w14:textId="77777777" w:rsidR="00D1530F" w:rsidRDefault="00E3798E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  <w:rPr>
          <w:ins w:id="122" w:author="Alfredo Dominguez" w:date="2017-04-26T11:44:00Z"/>
        </w:rPr>
      </w:pPr>
      <w:r>
        <w:t>Radar.</w:t>
      </w:r>
    </w:p>
    <w:p w14:paraId="0D017E72" w14:textId="71D25298" w:rsidR="009A39F1" w:rsidRDefault="009A39F1">
      <w:pPr>
        <w:pStyle w:val="BodyText"/>
        <w:numPr>
          <w:ilvl w:val="0"/>
          <w:numId w:val="43"/>
        </w:numPr>
        <w:pPrChange w:id="123" w:author="Alfredo Dominguez" w:date="2017-04-26T11:44:00Z">
          <w:pPr>
            <w:pStyle w:val="Bullet1"/>
            <w:numPr>
              <w:numId w:val="43"/>
            </w:numPr>
            <w:tabs>
              <w:tab w:val="num" w:pos="1134"/>
            </w:tabs>
            <w:spacing w:line="240" w:lineRule="auto"/>
            <w:ind w:left="1134" w:hanging="567"/>
            <w:jc w:val="both"/>
            <w:outlineLvl w:val="0"/>
          </w:pPr>
        </w:pPrChange>
      </w:pPr>
      <w:ins w:id="124" w:author="Alfredo Dominguez" w:date="2017-04-26T11:44:00Z">
        <w:r>
          <w:rPr>
            <w:lang w:eastAsia="de-DE"/>
          </w:rPr>
          <w:t xml:space="preserve">Authorities </w:t>
        </w:r>
        <w:r>
          <w:t xml:space="preserve">need to take special care with </w:t>
        </w:r>
        <w:r w:rsidR="00D37B49">
          <w:t>position monitoring and</w:t>
        </w:r>
        <w:r>
          <w:t xml:space="preserve"> integrity, as it pertains to drifting hazards and obstructions, especially when marking them with a virtual </w:t>
        </w:r>
        <w:proofErr w:type="spellStart"/>
        <w:r>
          <w:t>MAtoN</w:t>
        </w:r>
        <w:proofErr w:type="spellEnd"/>
        <w:r>
          <w:t xml:space="preserve">. </w:t>
        </w:r>
      </w:ins>
    </w:p>
    <w:p w14:paraId="0A72D0FB" w14:textId="77777777" w:rsidR="00845A44" w:rsidRPr="00F50B1C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125" w:name="_Toc306710225"/>
      <w:bookmarkStart w:id="126" w:name="_Toc306710372"/>
      <w:bookmarkStart w:id="127" w:name="_Toc449013363"/>
      <w:bookmarkStart w:id="128" w:name="_Toc465149322"/>
      <w:r w:rsidRPr="00993B7D">
        <w:t>Reporting</w:t>
      </w:r>
      <w:bookmarkEnd w:id="125"/>
      <w:bookmarkEnd w:id="126"/>
      <w:bookmarkEnd w:id="127"/>
      <w:bookmarkEnd w:id="128"/>
    </w:p>
    <w:p w14:paraId="71C7E90C" w14:textId="77777777" w:rsidR="00845A44" w:rsidRDefault="00845A44" w:rsidP="00845A44">
      <w:pPr>
        <w:pStyle w:val="BodyText"/>
        <w:rPr>
          <w:lang w:eastAsia="de-DE"/>
        </w:rPr>
      </w:pPr>
      <w:r>
        <w:rPr>
          <w:lang w:eastAsia="de-DE"/>
        </w:rPr>
        <w:t xml:space="preserve">The </w:t>
      </w:r>
      <w:proofErr w:type="spellStart"/>
      <w:r w:rsidR="00D1530F">
        <w:t>M</w:t>
      </w:r>
      <w:r>
        <w:t>AtoN</w:t>
      </w:r>
      <w:proofErr w:type="spellEnd"/>
      <w:r>
        <w:rPr>
          <w:lang w:eastAsia="de-DE"/>
        </w:rPr>
        <w:t xml:space="preserve"> </w:t>
      </w:r>
      <w:proofErr w:type="gramStart"/>
      <w:r>
        <w:rPr>
          <w:lang w:eastAsia="de-DE"/>
        </w:rPr>
        <w:t>should be reported</w:t>
      </w:r>
      <w:proofErr w:type="gramEnd"/>
      <w:r>
        <w:rPr>
          <w:lang w:eastAsia="de-DE"/>
        </w:rPr>
        <w:t xml:space="preserve"> when</w:t>
      </w:r>
      <w:r w:rsidR="00D1530F">
        <w:rPr>
          <w:lang w:eastAsia="de-DE"/>
        </w:rPr>
        <w:t xml:space="preserve"> it</w:t>
      </w:r>
      <w:r>
        <w:rPr>
          <w:lang w:eastAsia="de-DE"/>
        </w:rPr>
        <w:t>:</w:t>
      </w:r>
    </w:p>
    <w:p w14:paraId="1D447696" w14:textId="77777777"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  <w:rPr>
          <w:ins w:id="129" w:author="Alfredo Dominguez" w:date="2017-04-26T11:45:00Z"/>
        </w:rPr>
      </w:pPr>
      <w:r>
        <w:t xml:space="preserve">Is </w:t>
      </w:r>
      <w:r w:rsidR="00845A44">
        <w:t>deployed;</w:t>
      </w:r>
    </w:p>
    <w:p w14:paraId="7024C4DA" w14:textId="3DC04A98" w:rsidR="00F56AC6" w:rsidRPr="00371BEF" w:rsidRDefault="00F56AC6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ins w:id="130" w:author="Alfredo Dominguez" w:date="2017-04-26T11:46:00Z">
        <w:r>
          <w:t>I</w:t>
        </w:r>
      </w:ins>
      <w:ins w:id="131" w:author="Alfredo Dominguez" w:date="2017-04-26T11:45:00Z">
        <w:r>
          <w:t>s amended;</w:t>
        </w:r>
      </w:ins>
    </w:p>
    <w:p w14:paraId="66860A78" w14:textId="6B6FE641"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bookmarkStart w:id="132" w:name="_Toc306710226"/>
      <w:r>
        <w:t>L</w:t>
      </w:r>
      <w:r w:rsidR="00845A44" w:rsidRPr="00993B7D">
        <w:t xml:space="preserve">eaves </w:t>
      </w:r>
      <w:ins w:id="133" w:author="Alfredo Dominguez" w:date="2017-04-26T11:46:00Z">
        <w:r w:rsidR="00F56AC6">
          <w:t>its promulgated</w:t>
        </w:r>
      </w:ins>
      <w:del w:id="134" w:author="Alfredo Dominguez" w:date="2017-04-26T11:46:00Z">
        <w:r w:rsidR="00845A44" w:rsidDel="00F56AC6">
          <w:delText xml:space="preserve">a </w:delText>
        </w:r>
        <w:r w:rsidR="00845A44" w:rsidRPr="00993B7D" w:rsidDel="00F56AC6">
          <w:delText>Coastal State</w:delText>
        </w:r>
        <w:r w:rsidR="00845A44" w:rsidDel="00F56AC6">
          <w:delText>’</w:delText>
        </w:r>
        <w:r w:rsidR="00845A44" w:rsidRPr="00993B7D" w:rsidDel="00F56AC6">
          <w:delText>s</w:delText>
        </w:r>
      </w:del>
      <w:r w:rsidR="00845A44">
        <w:t xml:space="preserve"> coverage or drifts into the waters of an adjacent responsible Coastal State</w:t>
      </w:r>
      <w:bookmarkEnd w:id="132"/>
      <w:r w:rsidR="00845A44">
        <w:t xml:space="preserve"> (Political consideration MOU)</w:t>
      </w:r>
      <w:r w:rsidR="00E3798E">
        <w:t>;</w:t>
      </w:r>
    </w:p>
    <w:p w14:paraId="3F4C7D5A" w14:textId="77777777"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 xml:space="preserve">Is </w:t>
      </w:r>
      <w:r w:rsidR="00845A44">
        <w:t>considered by the Coastal State that positional information requires updating;</w:t>
      </w:r>
    </w:p>
    <w:p w14:paraId="7471C4C7" w14:textId="55F14615" w:rsidR="00845A44" w:rsidRDefault="00845A44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del w:id="135" w:author="Alfredo Dominguez" w:date="2017-04-26T11:46:00Z">
        <w:r w:rsidDel="00F56AC6">
          <w:delText>S</w:delText>
        </w:r>
      </w:del>
      <w:ins w:id="136" w:author="Alfredo Dominguez" w:date="2017-04-26T11:46:00Z">
        <w:r w:rsidR="00F56AC6">
          <w:t>If able, s</w:t>
        </w:r>
      </w:ins>
      <w:r>
        <w:t>hould be self-reporting to all vessels in the vicinity</w:t>
      </w:r>
      <w:r w:rsidR="00D1530F">
        <w:t xml:space="preserve"> (</w:t>
      </w:r>
      <w:del w:id="137" w:author="Alfredo Dominguez" w:date="2017-04-26T11:47:00Z">
        <w:r w:rsidR="00D1530F" w:rsidDel="00F56AC6">
          <w:delText>Buoy/</w:delText>
        </w:r>
      </w:del>
      <w:r w:rsidR="00D1530F">
        <w:t>light/</w:t>
      </w:r>
      <w:proofErr w:type="spellStart"/>
      <w:r w:rsidR="00D1530F">
        <w:t>racon</w:t>
      </w:r>
      <w:proofErr w:type="spellEnd"/>
      <w:r w:rsidR="00D1530F">
        <w:t>/AIS</w:t>
      </w:r>
      <w:ins w:id="138" w:author="Alfredo Dominguez" w:date="2017-04-26T11:47:00Z">
        <w:r w:rsidR="00F56AC6">
          <w:t>, etc.</w:t>
        </w:r>
      </w:ins>
      <w:r w:rsidR="00D1530F">
        <w:t>)</w:t>
      </w:r>
      <w:r>
        <w:t xml:space="preserve">; </w:t>
      </w:r>
    </w:p>
    <w:p w14:paraId="4B96F363" w14:textId="241A6A66"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I</w:t>
      </w:r>
      <w:r w:rsidR="00845A44">
        <w:t xml:space="preserve">s </w:t>
      </w:r>
      <w:proofErr w:type="gramStart"/>
      <w:r w:rsidR="00845A44">
        <w:t>removed</w:t>
      </w:r>
      <w:proofErr w:type="gramEnd"/>
      <w:r w:rsidR="00845A44">
        <w:t xml:space="preserve"> / discontinued</w:t>
      </w:r>
      <w:ins w:id="139" w:author="Alfredo Dominguez" w:date="2017-04-26T11:47:00Z">
        <w:r w:rsidR="00F56AC6">
          <w:t>/damaged</w:t>
        </w:r>
      </w:ins>
      <w:r w:rsidR="00845A44">
        <w:t>.</w:t>
      </w:r>
    </w:p>
    <w:p w14:paraId="790408C9" w14:textId="77777777" w:rsidR="00845A44" w:rsidRDefault="00845A44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140" w:name="_Toc216489712"/>
      <w:bookmarkStart w:id="141" w:name="_Toc449013365"/>
      <w:bookmarkStart w:id="142" w:name="_Toc465149324"/>
      <w:r>
        <w:t>Issues</w:t>
      </w:r>
      <w:bookmarkEnd w:id="140"/>
      <w:r>
        <w:t xml:space="preserve"> of responsibility</w:t>
      </w:r>
      <w:bookmarkEnd w:id="141"/>
      <w:bookmarkEnd w:id="142"/>
    </w:p>
    <w:p w14:paraId="2AD1EF79" w14:textId="77777777" w:rsidR="00845A44" w:rsidRPr="00855820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143" w:name="_Toc449013366"/>
      <w:bookmarkStart w:id="144" w:name="_Toc465149325"/>
      <w:r>
        <w:t>Inability to monitor</w:t>
      </w:r>
      <w:bookmarkEnd w:id="143"/>
      <w:bookmarkEnd w:id="144"/>
    </w:p>
    <w:p w14:paraId="52DCB086" w14:textId="6D55BF99" w:rsidR="00845A44" w:rsidRDefault="00845A44" w:rsidP="00845A44">
      <w:pPr>
        <w:pStyle w:val="BodyText"/>
      </w:pPr>
      <w:del w:id="145" w:author="Alfredo Dominguez" w:date="2017-04-26T11:48:00Z">
        <w:r w:rsidDel="000D2202">
          <w:delText>A Coastal State</w:delText>
        </w:r>
      </w:del>
      <w:ins w:id="146" w:author="Alfredo Dominguez" w:date="2017-04-26T11:48:00Z">
        <w:r w:rsidR="000D2202">
          <w:t>An Authority</w:t>
        </w:r>
      </w:ins>
      <w:r>
        <w:t xml:space="preserve"> or owner losi</w:t>
      </w:r>
      <w:r w:rsidR="00D1530F">
        <w:t xml:space="preserve">ng the ability to monitor the </w:t>
      </w:r>
      <w:proofErr w:type="spellStart"/>
      <w:r w:rsidR="00D1530F">
        <w:t>M</w:t>
      </w:r>
      <w:r>
        <w:t>AtoN</w:t>
      </w:r>
      <w:proofErr w:type="spellEnd"/>
      <w:r>
        <w:t xml:space="preserve"> </w:t>
      </w:r>
      <w:del w:id="147" w:author="Alfredo Dominguez" w:date="2017-04-26T11:48:00Z">
        <w:r w:rsidDel="000D2202">
          <w:delText>that</w:delText>
        </w:r>
      </w:del>
      <w:r>
        <w:t xml:space="preserve"> it has deployed</w:t>
      </w:r>
      <w:del w:id="148" w:author="Alfredo Dominguez" w:date="2017-04-26T11:48:00Z">
        <w:r w:rsidDel="000D2202">
          <w:delText>, nonetheless</w:delText>
        </w:r>
      </w:del>
      <w:r>
        <w:t xml:space="preserve"> retains responsibility until either:</w:t>
      </w:r>
    </w:p>
    <w:p w14:paraId="776CEE07" w14:textId="77777777" w:rsidR="00845A44" w:rsidRPr="000A691D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 xml:space="preserve">The </w:t>
      </w:r>
      <w:proofErr w:type="spellStart"/>
      <w:r>
        <w:t>M</w:t>
      </w:r>
      <w:r w:rsidR="00845A44">
        <w:t>AtoN</w:t>
      </w:r>
      <w:proofErr w:type="spellEnd"/>
      <w:r w:rsidR="00845A44" w:rsidRPr="000A691D">
        <w:t xml:space="preserve"> is retrieved or sinks; </w:t>
      </w:r>
      <w:r w:rsidR="00845A44">
        <w:t xml:space="preserve"> </w:t>
      </w:r>
    </w:p>
    <w:p w14:paraId="28F46B38" w14:textId="2DFF666B" w:rsidR="00845A44" w:rsidRPr="000A691D" w:rsidRDefault="00845A44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proofErr w:type="gramStart"/>
      <w:r w:rsidRPr="000A691D">
        <w:t xml:space="preserve">The responsibility is assumed by another </w:t>
      </w:r>
      <w:r>
        <w:t xml:space="preserve">operator or </w:t>
      </w:r>
      <w:del w:id="149" w:author="Alfredo Dominguez" w:date="2017-04-26T11:49:00Z">
        <w:r w:rsidRPr="000A691D" w:rsidDel="000D2202">
          <w:delText>Coastal State</w:delText>
        </w:r>
      </w:del>
      <w:ins w:id="150" w:author="Alfredo Dominguez" w:date="2017-04-26T11:49:00Z">
        <w:r w:rsidR="000D2202">
          <w:t>-Authority</w:t>
        </w:r>
      </w:ins>
      <w:proofErr w:type="gramEnd"/>
      <w:r w:rsidRPr="000A691D">
        <w:t>.</w:t>
      </w:r>
    </w:p>
    <w:p w14:paraId="43C213BE" w14:textId="77777777" w:rsidR="00845A44" w:rsidRDefault="00D1530F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151" w:name="_Toc449013367"/>
      <w:bookmarkStart w:id="152" w:name="_Toc465149326"/>
      <w:r>
        <w:t>Cost</w:t>
      </w:r>
      <w:r w:rsidR="002A0220">
        <w:t>s</w:t>
      </w:r>
      <w:r>
        <w:t xml:space="preserve"> of </w:t>
      </w:r>
      <w:r w:rsidR="002A0220">
        <w:t xml:space="preserve">Wreck </w:t>
      </w:r>
      <w:r w:rsidR="00845A44">
        <w:t>Marking</w:t>
      </w:r>
      <w:bookmarkEnd w:id="151"/>
      <w:bookmarkEnd w:id="152"/>
    </w:p>
    <w:p w14:paraId="077C360B" w14:textId="77777777" w:rsidR="00845A44" w:rsidRDefault="00845A44" w:rsidP="00845A44">
      <w:pPr>
        <w:pStyle w:val="BodyText"/>
      </w:pPr>
      <w:r w:rsidRPr="009653BC">
        <w:t xml:space="preserve">In accordance with article 10 of the Wreck Removal Convention (IMO document </w:t>
      </w:r>
      <w:r w:rsidRPr="009653BC">
        <w:rPr>
          <w:rFonts w:eastAsia="Times New Roman" w:cs="Times New Roman"/>
          <w:lang w:val="en-US"/>
        </w:rPr>
        <w:t>LEG/CONF.16/19 dated 23 May 2007</w:t>
      </w:r>
      <w:r w:rsidRPr="009653BC">
        <w:t>), the registered owner of the ship responsible for the wreck shall be liable for the costs of marking it.</w:t>
      </w:r>
    </w:p>
    <w:p w14:paraId="43320B8E" w14:textId="77777777" w:rsidR="00845A44" w:rsidRPr="00845A44" w:rsidRDefault="00845A44" w:rsidP="00845A44">
      <w:pPr>
        <w:pStyle w:val="BodyText"/>
        <w:spacing w:line="240" w:lineRule="auto"/>
        <w:jc w:val="both"/>
        <w:rPr>
          <w:lang w:val="en-US"/>
        </w:rPr>
      </w:pPr>
    </w:p>
    <w:p w14:paraId="71F20BF8" w14:textId="77777777" w:rsidR="0042565E" w:rsidRPr="0042565E" w:rsidRDefault="0042565E" w:rsidP="00476942">
      <w:pPr>
        <w:pStyle w:val="BodyText"/>
      </w:pPr>
    </w:p>
    <w:sectPr w:rsidR="0042565E" w:rsidRPr="0042565E" w:rsidSect="00E1138E">
      <w:headerReference w:type="default" r:id="rId20"/>
      <w:footerReference w:type="default" r:id="rId21"/>
      <w:pgSz w:w="11906" w:h="16838" w:code="9"/>
      <w:pgMar w:top="567" w:right="794" w:bottom="1134" w:left="907" w:header="851" w:footer="851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2" w:author="Michael Hadley" w:date="2016-03-15T14:53:00Z" w:initials="MH">
    <w:p w14:paraId="649AE0EF" w14:textId="77777777" w:rsidR="00845A44" w:rsidRDefault="00845A44">
      <w:pPr>
        <w:pStyle w:val="CommentText"/>
      </w:pPr>
      <w:r>
        <w:rPr>
          <w:rStyle w:val="CommentReference"/>
        </w:rPr>
        <w:annotationRef/>
      </w:r>
      <w:r>
        <w:t>Update as required</w:t>
      </w:r>
    </w:p>
  </w:comment>
  <w:comment w:id="3" w:author="Michael Hadley" w:date="2016-03-15T14:53:00Z" w:initials="MH">
    <w:p w14:paraId="24B41B99" w14:textId="77777777" w:rsidR="00845A44" w:rsidRDefault="00845A44">
      <w:pPr>
        <w:pStyle w:val="CommentText"/>
      </w:pPr>
      <w:r>
        <w:rPr>
          <w:rStyle w:val="CommentReference"/>
        </w:rPr>
        <w:annotationRef/>
      </w:r>
      <w:r>
        <w:t>Insert date approved by Council (Month &amp; Year)</w:t>
      </w:r>
    </w:p>
  </w:comment>
  <w:comment w:id="5" w:author="Michael Hadley" w:date="2016-05-08T11:14:00Z" w:initials="MH">
    <w:p w14:paraId="2C939034" w14:textId="77777777" w:rsidR="00845A44" w:rsidRDefault="00845A44" w:rsidP="00795637">
      <w:pPr>
        <w:pStyle w:val="CommentText"/>
      </w:pPr>
      <w:r>
        <w:rPr>
          <w:rStyle w:val="CommentReference"/>
        </w:rPr>
        <w:annotationRef/>
      </w:r>
      <w:r>
        <w:t>All IALA documents are to be in UK English.</w:t>
      </w:r>
    </w:p>
    <w:p w14:paraId="340FE9A4" w14:textId="77777777" w:rsidR="00845A44" w:rsidRDefault="00845A44" w:rsidP="00795637">
      <w:pPr>
        <w:pStyle w:val="CommentText"/>
      </w:pPr>
      <w:r>
        <w:t>No additional styles are to be introduced without approval from IALA (</w:t>
      </w:r>
      <w:proofErr w:type="spellStart"/>
      <w:r>
        <w:t>p.o.c</w:t>
      </w:r>
      <w:proofErr w:type="spellEnd"/>
      <w:r>
        <w:t>. Mme Marie-</w:t>
      </w:r>
      <w:proofErr w:type="spellStart"/>
      <w:r>
        <w:t>Hèléne</w:t>
      </w:r>
      <w:proofErr w:type="spellEnd"/>
      <w:r>
        <w:t xml:space="preserve"> Grillet (</w:t>
      </w:r>
      <w:hyperlink r:id="rId1" w:history="1">
        <w:r w:rsidRPr="00D8388E">
          <w:rPr>
            <w:rStyle w:val="Hyperlink"/>
            <w:rFonts w:ascii="Arial" w:hAnsi="Arial" w:cs="Arial"/>
            <w:lang w:val="en-US"/>
          </w:rPr>
          <w:t>marie-helene.grillet@iala-aism.org</w:t>
        </w:r>
      </w:hyperlink>
      <w:r>
        <w:t>))</w:t>
      </w:r>
    </w:p>
  </w:comment>
  <w:comment w:id="11" w:author="Alfredo Dominguez" w:date="2017-04-26T09:30:00Z" w:initials="AD">
    <w:p w14:paraId="61830EBE" w14:textId="77777777" w:rsidR="004F0314" w:rsidRDefault="004F0314">
      <w:pPr>
        <w:pStyle w:val="CommentText"/>
      </w:pPr>
      <w:r>
        <w:rPr>
          <w:rStyle w:val="CommentReference"/>
        </w:rPr>
        <w:annotationRef/>
      </w:r>
      <w:r>
        <w:t>This needs further review by IALA. E-</w:t>
      </w:r>
      <w:proofErr w:type="spellStart"/>
      <w:r>
        <w:t>Nav</w:t>
      </w:r>
      <w:proofErr w:type="spellEnd"/>
      <w:r>
        <w:t xml:space="preserve"> and ARM agree that “a specific and distinctive light character for a special mark would be extremely beneficial.”</w:t>
      </w:r>
    </w:p>
    <w:p w14:paraId="7BD98AE0" w14:textId="77777777" w:rsidR="004F0314" w:rsidRDefault="004F0314">
      <w:pPr>
        <w:pStyle w:val="CommentText"/>
      </w:pPr>
      <w:r>
        <w:t xml:space="preserve">Note written to ENG will be written by ARM6. </w:t>
      </w:r>
    </w:p>
  </w:comment>
  <w:comment w:id="41" w:author="Alfredo Dominguez" w:date="2017-04-26T10:04:00Z" w:initials="AD">
    <w:p w14:paraId="15007651" w14:textId="227312B0" w:rsidR="00331448" w:rsidRDefault="00331448">
      <w:pPr>
        <w:pStyle w:val="CommentText"/>
      </w:pPr>
      <w:r>
        <w:rPr>
          <w:rStyle w:val="CommentReference"/>
        </w:rPr>
        <w:annotationRef/>
      </w:r>
      <w:r>
        <w:t xml:space="preserve">ENAV suggested a liaison note to IMO and IEC requesting changes to IMO/SN </w:t>
      </w:r>
      <w:proofErr w:type="spellStart"/>
      <w:r>
        <w:t>Circ</w:t>
      </w:r>
      <w:proofErr w:type="spellEnd"/>
      <w:r>
        <w:t xml:space="preserve"> 243 Rev. 1 and IEC 62288, respectively. </w:t>
      </w:r>
    </w:p>
  </w:comment>
  <w:comment w:id="54" w:author="Alfredo Dominguez" w:date="2017-04-26T10:05:00Z" w:initials="AD">
    <w:p w14:paraId="334C735C" w14:textId="6A9338A7" w:rsidR="00E85665" w:rsidRDefault="00E85665">
      <w:pPr>
        <w:pStyle w:val="CommentText"/>
      </w:pPr>
      <w:r>
        <w:rPr>
          <w:rStyle w:val="CommentReference"/>
        </w:rPr>
        <w:annotationRef/>
      </w:r>
      <w:r>
        <w:t xml:space="preserve">Same as previous note. </w:t>
      </w:r>
    </w:p>
  </w:comment>
  <w:comment w:id="91" w:author="Alfredo Dominguez" w:date="2017-04-26T10:12:00Z" w:initials="AD">
    <w:p w14:paraId="696D3722" w14:textId="5315AA4E" w:rsidR="00E20AF6" w:rsidRDefault="00E20AF6">
      <w:pPr>
        <w:pStyle w:val="CommentText"/>
      </w:pPr>
      <w:r>
        <w:rPr>
          <w:rStyle w:val="CommentReference"/>
        </w:rPr>
        <w:annotationRef/>
      </w:r>
      <w:r>
        <w:t xml:space="preserve">These sentences were deemed redundant. </w:t>
      </w:r>
    </w:p>
  </w:comment>
  <w:comment w:id="120" w:author="Alfredo Dominguez" w:date="2017-04-26T11:43:00Z" w:initials="AD">
    <w:p w14:paraId="6B26E5D5" w14:textId="22F13703" w:rsidR="008237BC" w:rsidRDefault="008237BC">
      <w:pPr>
        <w:pStyle w:val="CommentText"/>
      </w:pPr>
      <w:r>
        <w:rPr>
          <w:rStyle w:val="CommentReference"/>
        </w:rPr>
        <w:annotationRef/>
      </w:r>
      <w:r>
        <w:t xml:space="preserve">GNSS may be considered as a satellite communication system.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49AE0EF" w15:done="0"/>
  <w15:commentEx w15:paraId="24B41B99" w15:done="0"/>
  <w15:commentEx w15:paraId="340FE9A4" w15:done="0"/>
  <w15:commentEx w15:paraId="7BD98AE0" w15:done="0"/>
  <w15:commentEx w15:paraId="15007651" w15:done="0"/>
  <w15:commentEx w15:paraId="334C735C" w15:done="0"/>
  <w15:commentEx w15:paraId="696D3722" w15:done="0"/>
  <w15:commentEx w15:paraId="6B26E5D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55C5CE" w14:textId="77777777" w:rsidR="007412C1" w:rsidRDefault="007412C1" w:rsidP="003274DB">
      <w:r>
        <w:separator/>
      </w:r>
    </w:p>
    <w:p w14:paraId="43924016" w14:textId="77777777" w:rsidR="007412C1" w:rsidRDefault="007412C1"/>
  </w:endnote>
  <w:endnote w:type="continuationSeparator" w:id="0">
    <w:p w14:paraId="19F32CB4" w14:textId="77777777" w:rsidR="007412C1" w:rsidRDefault="007412C1" w:rsidP="003274DB">
      <w:r>
        <w:continuationSeparator/>
      </w:r>
    </w:p>
    <w:p w14:paraId="2106BA07" w14:textId="77777777" w:rsidR="007412C1" w:rsidRDefault="007412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C7A702" w14:textId="77777777" w:rsidR="00845A44" w:rsidRDefault="007F7361" w:rsidP="00EC7C8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45A4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C5ED982" w14:textId="77777777" w:rsidR="00845A44" w:rsidRDefault="007F7361" w:rsidP="00C907DF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 w:rsidR="00845A4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DCB2BA4" w14:textId="77777777" w:rsidR="00845A44" w:rsidRDefault="007F7361" w:rsidP="00A97900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 w:rsidR="00845A4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655FD22" w14:textId="77777777" w:rsidR="00845A44" w:rsidRDefault="007F7361" w:rsidP="005378A6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 w:rsidR="00845A4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BDCD0EE" w14:textId="77777777" w:rsidR="00845A44" w:rsidRDefault="00845A44" w:rsidP="005378A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F02853" w14:textId="29D102CD" w:rsidR="00845A44" w:rsidRDefault="00582784" w:rsidP="008747E0">
    <w:pPr>
      <w:pStyle w:val="Footer"/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9504" behindDoc="0" locked="0" layoutInCell="1" allowOverlap="1" wp14:anchorId="2A8BF9CA" wp14:editId="0799940A">
              <wp:simplePos x="0" y="0"/>
              <wp:positionH relativeFrom="page">
                <wp:posOffset>215900</wp:posOffset>
              </wp:positionH>
              <wp:positionV relativeFrom="page">
                <wp:posOffset>9249409</wp:posOffset>
              </wp:positionV>
              <wp:extent cx="7127875" cy="0"/>
              <wp:effectExtent l="0" t="0" r="34925" b="19050"/>
              <wp:wrapNone/>
              <wp:docPr id="11" name="Connecteur droi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787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DF68A4E" id="Connecteur droit 11" o:spid="_x0000_s1026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" strokecolor="#00558c [3204]" strokeweight="1pt">
              <o:lock v:ext="edit" shapetype="f"/>
              <w10:wrap anchorx="page" anchory="page"/>
            </v:line>
          </w:pict>
        </mc:Fallback>
      </mc:AlternateContent>
    </w:r>
  </w:p>
  <w:p w14:paraId="1E47DFC8" w14:textId="77777777" w:rsidR="00845A44" w:rsidRPr="00ED2A8D" w:rsidRDefault="00845A44" w:rsidP="008747E0">
    <w:pPr>
      <w:pStyle w:val="Footer"/>
    </w:pPr>
    <w:r w:rsidRPr="00442889"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56FA7C9E" wp14:editId="628BA91D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660C29D" w14:textId="77777777" w:rsidR="00845A44" w:rsidRPr="00ED2A8D" w:rsidRDefault="00845A44" w:rsidP="008747E0">
    <w:pPr>
      <w:pStyle w:val="Footer"/>
    </w:pPr>
  </w:p>
  <w:p w14:paraId="0916DB67" w14:textId="77777777" w:rsidR="00845A44" w:rsidRPr="00ED2A8D" w:rsidRDefault="00845A44" w:rsidP="008747E0">
    <w:pPr>
      <w:pStyle w:val="Footer"/>
    </w:pPr>
  </w:p>
  <w:p w14:paraId="4CEBB424" w14:textId="77777777" w:rsidR="00845A44" w:rsidRPr="00ED2A8D" w:rsidRDefault="00845A44" w:rsidP="008747E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C8FC3F" w14:textId="5C613109" w:rsidR="00845A44" w:rsidRDefault="00582784" w:rsidP="00525922">
    <w:pPr>
      <w:pStyle w:val="Footerlandscape"/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91008" behindDoc="0" locked="0" layoutInCell="1" allowOverlap="1" wp14:anchorId="48413F00" wp14:editId="283D8D44">
              <wp:simplePos x="0" y="0"/>
              <wp:positionH relativeFrom="page">
                <wp:posOffset>281940</wp:posOffset>
              </wp:positionH>
              <wp:positionV relativeFrom="page">
                <wp:posOffset>9942194</wp:posOffset>
              </wp:positionV>
              <wp:extent cx="7127875" cy="0"/>
              <wp:effectExtent l="0" t="0" r="34925" b="19050"/>
              <wp:wrapNone/>
              <wp:docPr id="16" name="Connecteur droi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787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352131B" id="Connecteur droit 11" o:spid="_x0000_s1026" style="position:absolute;z-index:25169100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22.2pt,782.85pt" to="583.45pt,7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" strokecolor="#00558c [3204]" strokeweight="1pt">
              <o:lock v:ext="edit" shapetype="f"/>
              <w10:wrap anchorx="page" anchory="page"/>
            </v:line>
          </w:pict>
        </mc:Fallback>
      </mc:AlternateContent>
    </w:r>
  </w:p>
  <w:p w14:paraId="5081B3E2" w14:textId="77777777" w:rsidR="00845A44" w:rsidRPr="002C5B46" w:rsidRDefault="007F7361" w:rsidP="00525922">
    <w:pPr>
      <w:pStyle w:val="Footerlandscape"/>
      <w:rPr>
        <w:rStyle w:val="PageNumber"/>
        <w:szCs w:val="15"/>
        <w:lang w:val="pt-PT"/>
      </w:rPr>
    </w:pPr>
    <w:r w:rsidRPr="00C907DF">
      <w:rPr>
        <w:szCs w:val="15"/>
      </w:rPr>
      <w:fldChar w:fldCharType="begin"/>
    </w:r>
    <w:r w:rsidR="00845A44" w:rsidRPr="002C5B46">
      <w:rPr>
        <w:szCs w:val="15"/>
        <w:lang w:val="pt-PT"/>
      </w:rPr>
      <w:instrText xml:space="preserve"> STYLEREF "Document title" \* MERGEFORMAT </w:instrText>
    </w:r>
    <w:r w:rsidRPr="00C907DF">
      <w:rPr>
        <w:szCs w:val="15"/>
      </w:rPr>
      <w:fldChar w:fldCharType="separate"/>
    </w:r>
    <w:r w:rsidR="00845A44">
      <w:rPr>
        <w:b w:val="0"/>
        <w:bCs/>
        <w:noProof/>
        <w:szCs w:val="15"/>
        <w:lang w:val="pt-PT"/>
      </w:rPr>
      <w:t>Erro! Utilize o separador Base para aplicar Document title ao texto que pretende que apareça aqui.</w:t>
    </w:r>
    <w:r w:rsidRPr="00C907DF">
      <w:rPr>
        <w:szCs w:val="15"/>
      </w:rPr>
      <w:fldChar w:fldCharType="end"/>
    </w:r>
    <w:r w:rsidR="00845A44" w:rsidRPr="00122E5F">
      <w:rPr>
        <w:szCs w:val="15"/>
        <w:lang w:val="pt-PT"/>
      </w:rPr>
      <w:t xml:space="preserve"> </w:t>
    </w:r>
    <w:r w:rsidR="00B660CD">
      <w:fldChar w:fldCharType="begin"/>
    </w:r>
    <w:r w:rsidR="00B660CD" w:rsidRPr="004E24C2">
      <w:rPr>
        <w:lang w:val="es-MX"/>
      </w:rPr>
      <w:instrText xml:space="preserve"> STYLEREF "Document number" \* MERGEFORMAT </w:instrText>
    </w:r>
    <w:r w:rsidR="00B660CD">
      <w:fldChar w:fldCharType="separate"/>
    </w:r>
    <w:r w:rsidR="00845A44" w:rsidRPr="002C5B46">
      <w:rPr>
        <w:noProof/>
        <w:szCs w:val="15"/>
        <w:lang w:val="pt-PT"/>
      </w:rPr>
      <w:t>1???</w:t>
    </w:r>
    <w:r w:rsidR="00B660CD">
      <w:rPr>
        <w:noProof/>
        <w:szCs w:val="15"/>
        <w:lang w:val="pt-PT"/>
      </w:rPr>
      <w:fldChar w:fldCharType="end"/>
    </w:r>
    <w:r w:rsidR="00845A44" w:rsidRPr="002C5B46">
      <w:rPr>
        <w:szCs w:val="15"/>
        <w:lang w:val="pt-PT"/>
      </w:rPr>
      <w:t xml:space="preserve"> – </w:t>
    </w:r>
    <w:r>
      <w:rPr>
        <w:szCs w:val="15"/>
      </w:rPr>
      <w:fldChar w:fldCharType="begin"/>
    </w:r>
    <w:r w:rsidR="00845A44" w:rsidRPr="002C5B46">
      <w:rPr>
        <w:szCs w:val="15"/>
        <w:lang w:val="pt-PT"/>
      </w:rPr>
      <w:instrText xml:space="preserve"> STYLEREF Subtitle \* MERGEFORMAT </w:instrText>
    </w:r>
    <w:r>
      <w:rPr>
        <w:szCs w:val="15"/>
      </w:rPr>
      <w:fldChar w:fldCharType="separate"/>
    </w:r>
    <w:r w:rsidR="00845A44">
      <w:rPr>
        <w:b w:val="0"/>
        <w:bCs/>
        <w:noProof/>
        <w:szCs w:val="15"/>
        <w:lang w:val="pt-PT"/>
      </w:rPr>
      <w:t>Erro! Utilize o separador Base para aplicar Subtitle ao texto que pretende que apareça aqui.</w:t>
    </w:r>
    <w:r>
      <w:rPr>
        <w:szCs w:val="15"/>
      </w:rPr>
      <w:fldChar w:fldCharType="end"/>
    </w:r>
  </w:p>
  <w:p w14:paraId="1ADECB62" w14:textId="77777777" w:rsidR="00845A44" w:rsidRPr="00525922" w:rsidRDefault="007412C1" w:rsidP="00525922">
    <w:pPr>
      <w:pStyle w:val="Footerlandscape"/>
      <w:rPr>
        <w:szCs w:val="15"/>
      </w:rPr>
    </w:pPr>
    <w:r>
      <w:fldChar w:fldCharType="begin"/>
    </w:r>
    <w:r>
      <w:instrText xml:space="preserve"> STYLEREF "Edition number" \* MERGEFORMAT </w:instrText>
    </w:r>
    <w:r>
      <w:fldChar w:fldCharType="separate"/>
    </w:r>
    <w:r w:rsidR="00845A44">
      <w:rPr>
        <w:noProof/>
        <w:szCs w:val="15"/>
      </w:rPr>
      <w:t>Edition 1.0</w:t>
    </w:r>
    <w:r>
      <w:rPr>
        <w:noProof/>
        <w:szCs w:val="15"/>
      </w:rPr>
      <w:fldChar w:fldCharType="end"/>
    </w:r>
    <w:r w:rsidR="00845A44" w:rsidRPr="00C907DF">
      <w:rPr>
        <w:szCs w:val="15"/>
      </w:rPr>
      <w:tab/>
    </w:r>
    <w:r w:rsidR="00845A44">
      <w:rPr>
        <w:szCs w:val="15"/>
      </w:rPr>
      <w:t xml:space="preserve">P </w:t>
    </w:r>
    <w:r w:rsidR="007F7361" w:rsidRPr="00C907DF">
      <w:rPr>
        <w:rStyle w:val="PageNumber"/>
        <w:szCs w:val="15"/>
      </w:rPr>
      <w:fldChar w:fldCharType="begin"/>
    </w:r>
    <w:r w:rsidR="00845A44" w:rsidRPr="00C907DF">
      <w:rPr>
        <w:rStyle w:val="PageNumber"/>
        <w:szCs w:val="15"/>
      </w:rPr>
      <w:instrText xml:space="preserve">PAGE  </w:instrText>
    </w:r>
    <w:r w:rsidR="007F7361" w:rsidRPr="00C907DF">
      <w:rPr>
        <w:rStyle w:val="PageNumber"/>
        <w:szCs w:val="15"/>
      </w:rPr>
      <w:fldChar w:fldCharType="separate"/>
    </w:r>
    <w:r w:rsidR="00845A44">
      <w:rPr>
        <w:rStyle w:val="PageNumber"/>
        <w:noProof/>
        <w:szCs w:val="15"/>
      </w:rPr>
      <w:t>3</w:t>
    </w:r>
    <w:r w:rsidR="007F7361" w:rsidRPr="00C907DF">
      <w:rPr>
        <w:rStyle w:val="PageNumber"/>
        <w:szCs w:val="15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845FA6" w14:textId="77777777" w:rsidR="00845A44" w:rsidRPr="00C716E5" w:rsidRDefault="00845A44" w:rsidP="00C716E5">
    <w:pPr>
      <w:pStyle w:val="Footer"/>
      <w:rPr>
        <w:sz w:val="15"/>
        <w:szCs w:val="15"/>
      </w:rPr>
    </w:pPr>
  </w:p>
  <w:p w14:paraId="4C562FE2" w14:textId="77777777" w:rsidR="00845A44" w:rsidRDefault="00845A44" w:rsidP="00C716E5">
    <w:pPr>
      <w:pStyle w:val="Footerportrait"/>
    </w:pPr>
  </w:p>
  <w:p w14:paraId="2177BD02" w14:textId="77777777" w:rsidR="00845A44" w:rsidRPr="00C907DF" w:rsidRDefault="007412C1" w:rsidP="00C716E5">
    <w:pPr>
      <w:pStyle w:val="Footerportrait"/>
      <w:rPr>
        <w:rStyle w:val="PageNumber"/>
        <w:szCs w:val="15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 w:rsidR="007E5272">
      <w:t>IALA Guideline</w:t>
    </w:r>
    <w:r>
      <w:fldChar w:fldCharType="end"/>
    </w:r>
    <w:r w:rsidR="00845A44" w:rsidRPr="00C907DF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 w:rsidR="007E5272">
      <w:t>1???</w:t>
    </w:r>
    <w:r>
      <w:fldChar w:fldCharType="end"/>
    </w:r>
    <w:r w:rsidR="00845A44" w:rsidRPr="00C907DF">
      <w:t xml:space="preserve"> –</w:t>
    </w:r>
    <w:r w:rsidR="00845A44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 w:rsidR="007E5272">
      <w:t>USE OF MOBILE ATON</w:t>
    </w:r>
    <w:r>
      <w:fldChar w:fldCharType="end"/>
    </w:r>
  </w:p>
  <w:p w14:paraId="099AA948" w14:textId="77777777" w:rsidR="00845A44" w:rsidRPr="00C907DF" w:rsidRDefault="007412C1" w:rsidP="00C716E5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 w:rsidR="007E5272">
      <w:t>Edition 1.0</w:t>
    </w:r>
    <w:r>
      <w:fldChar w:fldCharType="end"/>
    </w:r>
    <w:r w:rsidR="00845A44">
      <w:t xml:space="preserve">  </w:t>
    </w:r>
    <w:r>
      <w:fldChar w:fldCharType="begin"/>
    </w:r>
    <w:r>
      <w:instrText xml:space="preserve"> STYLEREF "Document date" \* MERGEFORMAT </w:instrText>
    </w:r>
    <w:r>
      <w:fldChar w:fldCharType="separate"/>
    </w:r>
    <w:r w:rsidR="007E5272">
      <w:t>Document date</w:t>
    </w:r>
    <w:r>
      <w:fldChar w:fldCharType="end"/>
    </w:r>
    <w:r w:rsidR="00845A44" w:rsidRPr="00C907DF">
      <w:tab/>
    </w:r>
    <w:r w:rsidR="00845A44">
      <w:t xml:space="preserve">P </w:t>
    </w:r>
    <w:r w:rsidR="007F7361" w:rsidRPr="00C907DF">
      <w:rPr>
        <w:rStyle w:val="PageNumber"/>
        <w:szCs w:val="15"/>
      </w:rPr>
      <w:fldChar w:fldCharType="begin"/>
    </w:r>
    <w:r w:rsidR="00845A44" w:rsidRPr="00C907DF">
      <w:rPr>
        <w:rStyle w:val="PageNumber"/>
        <w:szCs w:val="15"/>
      </w:rPr>
      <w:instrText xml:space="preserve">PAGE  </w:instrText>
    </w:r>
    <w:r w:rsidR="007F7361" w:rsidRPr="00C907DF">
      <w:rPr>
        <w:rStyle w:val="PageNumber"/>
        <w:szCs w:val="15"/>
      </w:rPr>
      <w:fldChar w:fldCharType="separate"/>
    </w:r>
    <w:r w:rsidR="007E5272">
      <w:rPr>
        <w:rStyle w:val="PageNumber"/>
        <w:szCs w:val="15"/>
      </w:rPr>
      <w:t>2</w:t>
    </w:r>
    <w:r w:rsidR="007F7361" w:rsidRPr="00C907DF">
      <w:rPr>
        <w:rStyle w:val="PageNumber"/>
        <w:szCs w:val="15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6C4F75" w14:textId="77777777" w:rsidR="00845A44" w:rsidRDefault="00845A44" w:rsidP="00C716E5">
    <w:pPr>
      <w:pStyle w:val="Footer"/>
    </w:pPr>
  </w:p>
  <w:p w14:paraId="5130FAE4" w14:textId="77777777" w:rsidR="00845A44" w:rsidRDefault="00845A44" w:rsidP="00C716E5">
    <w:pPr>
      <w:pStyle w:val="Footerportrait"/>
    </w:pPr>
  </w:p>
  <w:p w14:paraId="5F15F04B" w14:textId="77777777" w:rsidR="00845A44" w:rsidRPr="00C907DF" w:rsidRDefault="007412C1" w:rsidP="00C716E5">
    <w:pPr>
      <w:pStyle w:val="Footerportrait"/>
      <w:rPr>
        <w:rStyle w:val="PageNumber"/>
        <w:szCs w:val="15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 w:rsidR="007E5272">
      <w:t>IALA Guideline</w:t>
    </w:r>
    <w:r>
      <w:fldChar w:fldCharType="end"/>
    </w:r>
    <w:r w:rsidR="00845A44" w:rsidRPr="00C907DF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 w:rsidR="007E5272">
      <w:t>1???</w:t>
    </w:r>
    <w:r>
      <w:fldChar w:fldCharType="end"/>
    </w:r>
    <w:r w:rsidR="00845A44" w:rsidRPr="00C907DF">
      <w:t xml:space="preserve"> –</w:t>
    </w:r>
    <w:r w:rsidR="00845A44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 w:rsidR="007E5272">
      <w:t>USE OF MOBILE ATON</w:t>
    </w:r>
    <w:r>
      <w:fldChar w:fldCharType="end"/>
    </w:r>
  </w:p>
  <w:p w14:paraId="67B04390" w14:textId="77777777" w:rsidR="00845A44" w:rsidRPr="00525922" w:rsidRDefault="007412C1" w:rsidP="00C716E5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 w:rsidR="007E5272">
      <w:t>Edition 1.0</w:t>
    </w:r>
    <w:r>
      <w:fldChar w:fldCharType="end"/>
    </w:r>
    <w:r w:rsidR="00845A44" w:rsidRPr="00C907DF">
      <w:tab/>
    </w:r>
    <w:r w:rsidR="00845A44">
      <w:t xml:space="preserve">P </w:t>
    </w:r>
    <w:r w:rsidR="007F7361" w:rsidRPr="00C907DF">
      <w:rPr>
        <w:rStyle w:val="PageNumber"/>
        <w:szCs w:val="15"/>
      </w:rPr>
      <w:fldChar w:fldCharType="begin"/>
    </w:r>
    <w:r w:rsidR="00845A44" w:rsidRPr="00C907DF">
      <w:rPr>
        <w:rStyle w:val="PageNumber"/>
        <w:szCs w:val="15"/>
      </w:rPr>
      <w:instrText xml:space="preserve">PAGE  </w:instrText>
    </w:r>
    <w:r w:rsidR="007F7361" w:rsidRPr="00C907DF">
      <w:rPr>
        <w:rStyle w:val="PageNumber"/>
        <w:szCs w:val="15"/>
      </w:rPr>
      <w:fldChar w:fldCharType="separate"/>
    </w:r>
    <w:r w:rsidR="007E5272">
      <w:rPr>
        <w:rStyle w:val="PageNumber"/>
        <w:szCs w:val="15"/>
      </w:rPr>
      <w:t>3</w:t>
    </w:r>
    <w:r w:rsidR="007F7361" w:rsidRPr="00C907DF">
      <w:rPr>
        <w:rStyle w:val="PageNumber"/>
        <w:szCs w:val="15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16670E" w14:textId="77777777" w:rsidR="00845A44" w:rsidRDefault="00845A44" w:rsidP="00C716E5">
    <w:pPr>
      <w:pStyle w:val="Footer"/>
    </w:pPr>
  </w:p>
  <w:p w14:paraId="487C778D" w14:textId="77777777" w:rsidR="00845A44" w:rsidRDefault="00845A44" w:rsidP="00C716E5">
    <w:pPr>
      <w:pStyle w:val="Footerportrait"/>
    </w:pPr>
  </w:p>
  <w:p w14:paraId="6A03329D" w14:textId="77777777" w:rsidR="00845A44" w:rsidRPr="00C907DF" w:rsidRDefault="007412C1" w:rsidP="00184C2E">
    <w:pPr>
      <w:pStyle w:val="Footerportrait"/>
      <w:tabs>
        <w:tab w:val="clear" w:pos="10206"/>
        <w:tab w:val="right" w:pos="15137"/>
      </w:tabs>
    </w:pPr>
    <w:r>
      <w:fldChar w:fldCharType="begin"/>
    </w:r>
    <w:r>
      <w:instrText xml:space="preserve"> STYLEREF "Document type" \* MERGEFORMAT </w:instrText>
    </w:r>
    <w:r>
      <w:fldChar w:fldCharType="separate"/>
    </w:r>
    <w:r w:rsidR="007E5272">
      <w:t>IALA Guideline</w:t>
    </w:r>
    <w:r>
      <w:fldChar w:fldCharType="end"/>
    </w:r>
    <w:r w:rsidR="00845A44" w:rsidRPr="00C907DF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 w:rsidR="007E5272">
      <w:t>1???</w:t>
    </w:r>
    <w:r>
      <w:fldChar w:fldCharType="end"/>
    </w:r>
    <w:r w:rsidR="00845A44" w:rsidRPr="00C907DF">
      <w:t xml:space="preserve"> –</w:t>
    </w:r>
    <w:r w:rsidR="00845A44">
      <w:t xml:space="preserve"> </w:t>
    </w:r>
    <w:r>
      <w:fldChar w:fldCharType="begin"/>
    </w:r>
    <w:r>
      <w:instrText xml:space="preserve"> STYLEREF "Document name" \* MERGEFO</w:instrText>
    </w:r>
    <w:r>
      <w:instrText xml:space="preserve">RMAT </w:instrText>
    </w:r>
    <w:r>
      <w:fldChar w:fldCharType="separate"/>
    </w:r>
    <w:r w:rsidR="007E5272">
      <w:t>USE OF MOBILE ATON</w:t>
    </w:r>
    <w:r>
      <w:fldChar w:fldCharType="end"/>
    </w:r>
    <w:r w:rsidR="00845A44">
      <w:tab/>
    </w:r>
  </w:p>
  <w:p w14:paraId="17B99B70" w14:textId="77777777" w:rsidR="00845A44" w:rsidRPr="00C907DF" w:rsidRDefault="007412C1" w:rsidP="00184C2E">
    <w:pPr>
      <w:pStyle w:val="Footerportrait"/>
      <w:tabs>
        <w:tab w:val="clear" w:pos="10206"/>
        <w:tab w:val="right" w:pos="15137"/>
      </w:tabs>
    </w:pPr>
    <w:r>
      <w:fldChar w:fldCharType="begin"/>
    </w:r>
    <w:r>
      <w:instrText xml:space="preserve"> STYLEREF "Edition number" \* MERGEFORMAT </w:instrText>
    </w:r>
    <w:r>
      <w:fldChar w:fldCharType="separate"/>
    </w:r>
    <w:r w:rsidR="007E5272">
      <w:t>Edition 1.0</w:t>
    </w:r>
    <w:r>
      <w:fldChar w:fldCharType="end"/>
    </w:r>
    <w:r w:rsidR="00845A44">
      <w:t xml:space="preserve">  </w:t>
    </w:r>
    <w:r>
      <w:fldChar w:fldCharType="begin"/>
    </w:r>
    <w:r>
      <w:instrText xml:space="preserve"> STYLEREF "Document date" \* MERGEFORMAT </w:instrText>
    </w:r>
    <w:r>
      <w:fldChar w:fldCharType="separate"/>
    </w:r>
    <w:r w:rsidR="007E5272">
      <w:t>Document date</w:t>
    </w:r>
    <w:r>
      <w:fldChar w:fldCharType="end"/>
    </w:r>
    <w:r w:rsidR="00845A44">
      <w:tab/>
    </w:r>
    <w:r w:rsidR="00845A44">
      <w:rPr>
        <w:rStyle w:val="PageNumber"/>
        <w:szCs w:val="15"/>
      </w:rPr>
      <w:t xml:space="preserve">P </w:t>
    </w:r>
    <w:r w:rsidR="007F7361" w:rsidRPr="00C907DF">
      <w:rPr>
        <w:rStyle w:val="PageNumber"/>
        <w:szCs w:val="15"/>
      </w:rPr>
      <w:fldChar w:fldCharType="begin"/>
    </w:r>
    <w:r w:rsidR="00845A44" w:rsidRPr="00C907DF">
      <w:rPr>
        <w:rStyle w:val="PageNumber"/>
        <w:szCs w:val="15"/>
      </w:rPr>
      <w:instrText xml:space="preserve">PAGE  </w:instrText>
    </w:r>
    <w:r w:rsidR="007F7361" w:rsidRPr="00C907DF">
      <w:rPr>
        <w:rStyle w:val="PageNumber"/>
        <w:szCs w:val="15"/>
      </w:rPr>
      <w:fldChar w:fldCharType="separate"/>
    </w:r>
    <w:r w:rsidR="007E5272">
      <w:rPr>
        <w:rStyle w:val="PageNumber"/>
        <w:szCs w:val="15"/>
      </w:rPr>
      <w:t>6</w:t>
    </w:r>
    <w:r w:rsidR="007F7361" w:rsidRPr="00C907DF">
      <w:rPr>
        <w:rStyle w:val="PageNumber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17DE4C" w14:textId="77777777" w:rsidR="007412C1" w:rsidRDefault="007412C1" w:rsidP="003274DB">
      <w:r>
        <w:separator/>
      </w:r>
    </w:p>
    <w:p w14:paraId="57B7EBFD" w14:textId="77777777" w:rsidR="007412C1" w:rsidRDefault="007412C1"/>
  </w:footnote>
  <w:footnote w:type="continuationSeparator" w:id="0">
    <w:p w14:paraId="054A30B5" w14:textId="77777777" w:rsidR="007412C1" w:rsidRDefault="007412C1" w:rsidP="003274DB">
      <w:r>
        <w:continuationSeparator/>
      </w:r>
    </w:p>
    <w:p w14:paraId="0A3B3BF7" w14:textId="77777777" w:rsidR="007412C1" w:rsidRDefault="007412C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9805CB" w14:textId="5C9B5D90" w:rsidR="00845A44" w:rsidRPr="00ED2A8D" w:rsidRDefault="00845A44" w:rsidP="008747E0">
    <w:pPr>
      <w:pStyle w:val="Header"/>
    </w:pPr>
    <w:r w:rsidRPr="00442889">
      <w:rPr>
        <w:noProof/>
        <w:lang w:eastAsia="en-GB"/>
      </w:rPr>
      <w:drawing>
        <wp:anchor distT="0" distB="0" distL="114300" distR="114300" simplePos="0" relativeHeight="251657214" behindDoc="1" locked="0" layoutInCell="1" allowOverlap="1" wp14:anchorId="10CD2ECA" wp14:editId="2A88BC1F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13BAE">
      <w:tab/>
    </w:r>
    <w:r w:rsidR="00A13BAE">
      <w:tab/>
    </w:r>
    <w:r w:rsidR="00A13BAE">
      <w:tab/>
    </w:r>
    <w:r w:rsidR="00A13BAE">
      <w:tab/>
    </w:r>
    <w:r w:rsidR="00A13BAE">
      <w:tab/>
    </w:r>
    <w:r w:rsidR="00A13BAE">
      <w:tab/>
    </w:r>
    <w:r w:rsidR="00A13BAE">
      <w:tab/>
    </w:r>
    <w:r w:rsidR="00A13BAE">
      <w:tab/>
    </w:r>
    <w:r w:rsidR="00A13BAE">
      <w:tab/>
    </w:r>
    <w:r w:rsidR="00A13BAE">
      <w:tab/>
    </w:r>
    <w:r w:rsidR="007E5272">
      <w:t>ARM7-8.2.2 (</w:t>
    </w:r>
    <w:r w:rsidR="00A424B0">
      <w:t>ARM6-</w:t>
    </w:r>
    <w:proofErr w:type="gramStart"/>
    <w:r w:rsidR="00A424B0">
      <w:t xml:space="preserve">12.2.7 </w:t>
    </w:r>
    <w:r w:rsidR="00EC6FCC">
      <w:t>)</w:t>
    </w:r>
    <w:proofErr w:type="gramEnd"/>
  </w:p>
  <w:p w14:paraId="4C233827" w14:textId="77777777" w:rsidR="00845A44" w:rsidRPr="00ED2A8D" w:rsidRDefault="00845A44" w:rsidP="008747E0">
    <w:pPr>
      <w:pStyle w:val="Header"/>
    </w:pPr>
  </w:p>
  <w:p w14:paraId="7E2E104C" w14:textId="77777777" w:rsidR="00845A44" w:rsidRDefault="00845A44" w:rsidP="008747E0">
    <w:pPr>
      <w:pStyle w:val="Header"/>
    </w:pPr>
  </w:p>
  <w:p w14:paraId="48343589" w14:textId="77777777" w:rsidR="00845A44" w:rsidRDefault="00845A44" w:rsidP="008747E0">
    <w:pPr>
      <w:pStyle w:val="Header"/>
    </w:pPr>
  </w:p>
  <w:p w14:paraId="15F6A16A" w14:textId="77777777" w:rsidR="00845A44" w:rsidRDefault="00845A44" w:rsidP="008747E0">
    <w:pPr>
      <w:pStyle w:val="Header"/>
    </w:pPr>
  </w:p>
  <w:p w14:paraId="319B0E6A" w14:textId="77777777" w:rsidR="00845A44" w:rsidRDefault="00845A44" w:rsidP="008747E0">
    <w:pPr>
      <w:pStyle w:val="Header"/>
    </w:pPr>
  </w:p>
  <w:p w14:paraId="2484C71C" w14:textId="77777777" w:rsidR="00845A44" w:rsidRDefault="00845A44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6189" behindDoc="1" locked="0" layoutInCell="1" allowOverlap="1" wp14:anchorId="5AA5C8B4" wp14:editId="25117A42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4D74568" w14:textId="77777777" w:rsidR="00845A44" w:rsidRPr="00ED2A8D" w:rsidRDefault="00845A44" w:rsidP="008747E0">
    <w:pPr>
      <w:pStyle w:val="Header"/>
    </w:pPr>
  </w:p>
  <w:p w14:paraId="218E5E28" w14:textId="77777777" w:rsidR="00845A44" w:rsidRPr="00ED2A8D" w:rsidRDefault="00845A44" w:rsidP="001349DB">
    <w:pPr>
      <w:pStyle w:val="Header"/>
      <w:spacing w:line="360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54B365" w14:textId="77777777" w:rsidR="00845A44" w:rsidRDefault="00845A44">
    <w:pPr>
      <w:pStyle w:val="Header"/>
    </w:pPr>
    <w:r>
      <w:rPr>
        <w:noProof/>
        <w:lang w:eastAsia="en-GB"/>
      </w:rPr>
      <w:drawing>
        <wp:anchor distT="0" distB="0" distL="114300" distR="114300" simplePos="0" relativeHeight="251688960" behindDoc="1" locked="0" layoutInCell="1" allowOverlap="1" wp14:anchorId="22E3B712" wp14:editId="14F2F8D8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4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8730328" w14:textId="77777777" w:rsidR="00845A44" w:rsidRDefault="00845A44">
    <w:pPr>
      <w:pStyle w:val="Header"/>
    </w:pPr>
  </w:p>
  <w:p w14:paraId="2F4CEABA" w14:textId="77777777" w:rsidR="00845A44" w:rsidRDefault="00845A4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280EF3" w14:textId="77777777" w:rsidR="00845A44" w:rsidRPr="00ED2A8D" w:rsidRDefault="00845A44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752" behindDoc="1" locked="0" layoutInCell="1" allowOverlap="1" wp14:anchorId="0A1AB640" wp14:editId="3DCE6129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27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D2400B" w14:textId="77777777" w:rsidR="00845A44" w:rsidRPr="00ED2A8D" w:rsidRDefault="00845A44" w:rsidP="008747E0">
    <w:pPr>
      <w:pStyle w:val="Header"/>
    </w:pPr>
  </w:p>
  <w:p w14:paraId="69EFAF93" w14:textId="77777777" w:rsidR="00845A44" w:rsidRDefault="00845A44" w:rsidP="008747E0">
    <w:pPr>
      <w:pStyle w:val="Header"/>
    </w:pPr>
  </w:p>
  <w:p w14:paraId="2B2F827B" w14:textId="77777777" w:rsidR="00845A44" w:rsidRDefault="00845A44" w:rsidP="008747E0">
    <w:pPr>
      <w:pStyle w:val="Header"/>
    </w:pPr>
  </w:p>
  <w:p w14:paraId="58AD679F" w14:textId="77777777" w:rsidR="00845A44" w:rsidRDefault="00845A44" w:rsidP="008747E0">
    <w:pPr>
      <w:pStyle w:val="Header"/>
    </w:pPr>
  </w:p>
  <w:p w14:paraId="0F6D2EC8" w14:textId="77777777" w:rsidR="00845A44" w:rsidRPr="00441393" w:rsidRDefault="00845A44" w:rsidP="00441393">
    <w:pPr>
      <w:pStyle w:val="Contents"/>
    </w:pPr>
    <w:r>
      <w:t>DOCUMENT REVISION</w:t>
    </w:r>
  </w:p>
  <w:p w14:paraId="6AA87756" w14:textId="77777777" w:rsidR="00845A44" w:rsidRPr="00ED2A8D" w:rsidRDefault="00845A44" w:rsidP="008747E0">
    <w:pPr>
      <w:pStyle w:val="Header"/>
    </w:pPr>
  </w:p>
  <w:p w14:paraId="5BF6FF6C" w14:textId="77777777" w:rsidR="00845A44" w:rsidRPr="00AC33A2" w:rsidRDefault="00845A44" w:rsidP="0078486B">
    <w:pPr>
      <w:pStyle w:val="Header"/>
      <w:spacing w:line="140" w:lineRule="exac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413498" w14:textId="77777777" w:rsidR="00845A44" w:rsidRPr="00ED2A8D" w:rsidRDefault="00845A44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74624" behindDoc="1" locked="0" layoutInCell="1" allowOverlap="1" wp14:anchorId="3172264E" wp14:editId="033451F6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38B79D2" w14:textId="77777777" w:rsidR="00845A44" w:rsidRPr="00ED2A8D" w:rsidRDefault="00845A44" w:rsidP="008747E0">
    <w:pPr>
      <w:pStyle w:val="Header"/>
    </w:pPr>
  </w:p>
  <w:p w14:paraId="58CD3585" w14:textId="77777777" w:rsidR="00845A44" w:rsidRDefault="00845A44" w:rsidP="008747E0">
    <w:pPr>
      <w:pStyle w:val="Header"/>
    </w:pPr>
  </w:p>
  <w:p w14:paraId="538B0D0D" w14:textId="77777777" w:rsidR="00845A44" w:rsidRDefault="00845A44" w:rsidP="008747E0">
    <w:pPr>
      <w:pStyle w:val="Header"/>
    </w:pPr>
  </w:p>
  <w:p w14:paraId="18808E7B" w14:textId="77777777" w:rsidR="00845A44" w:rsidRDefault="00845A44" w:rsidP="008747E0">
    <w:pPr>
      <w:pStyle w:val="Header"/>
    </w:pPr>
  </w:p>
  <w:p w14:paraId="16E6C799" w14:textId="77777777" w:rsidR="00845A44" w:rsidRPr="00441393" w:rsidRDefault="00845A44" w:rsidP="00441393">
    <w:pPr>
      <w:pStyle w:val="Contents"/>
    </w:pPr>
    <w:r>
      <w:t>CONTENTS</w:t>
    </w:r>
  </w:p>
  <w:p w14:paraId="2E83F3ED" w14:textId="77777777" w:rsidR="00845A44" w:rsidRDefault="00845A44" w:rsidP="0078486B">
    <w:pPr>
      <w:pStyle w:val="Header"/>
      <w:spacing w:line="140" w:lineRule="exact"/>
    </w:pPr>
  </w:p>
  <w:p w14:paraId="17319F8B" w14:textId="77777777" w:rsidR="00845A44" w:rsidRPr="00AC33A2" w:rsidRDefault="00845A44" w:rsidP="0078486B">
    <w:pPr>
      <w:pStyle w:val="Header"/>
      <w:spacing w:line="140" w:lineRule="exac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D6752E" w14:textId="77777777" w:rsidR="00845A44" w:rsidRPr="00ED2A8D" w:rsidRDefault="00845A44" w:rsidP="00C716E5">
    <w:pPr>
      <w:pStyle w:val="Header"/>
    </w:pPr>
    <w:r>
      <w:rPr>
        <w:noProof/>
        <w:lang w:eastAsia="en-GB"/>
      </w:rPr>
      <w:drawing>
        <wp:anchor distT="0" distB="0" distL="114300" distR="114300" simplePos="0" relativeHeight="251697152" behindDoc="1" locked="0" layoutInCell="1" allowOverlap="1" wp14:anchorId="0938F2C2" wp14:editId="68C5AC48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7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75A65B0" w14:textId="77777777" w:rsidR="00845A44" w:rsidRPr="00ED2A8D" w:rsidRDefault="00845A44" w:rsidP="00C716E5">
    <w:pPr>
      <w:pStyle w:val="Header"/>
    </w:pPr>
  </w:p>
  <w:p w14:paraId="41FBF411" w14:textId="77777777" w:rsidR="00845A44" w:rsidRDefault="00845A44" w:rsidP="00C716E5">
    <w:pPr>
      <w:pStyle w:val="Header"/>
    </w:pPr>
  </w:p>
  <w:p w14:paraId="79CF15ED" w14:textId="77777777" w:rsidR="00845A44" w:rsidRDefault="00845A44" w:rsidP="00C716E5">
    <w:pPr>
      <w:pStyle w:val="Header"/>
    </w:pPr>
  </w:p>
  <w:p w14:paraId="18891891" w14:textId="77777777" w:rsidR="00845A44" w:rsidRDefault="00845A44" w:rsidP="00C716E5">
    <w:pPr>
      <w:pStyle w:val="Header"/>
    </w:pPr>
  </w:p>
  <w:p w14:paraId="5E8022B4" w14:textId="77777777" w:rsidR="00845A44" w:rsidRPr="00441393" w:rsidRDefault="00845A44" w:rsidP="00C716E5">
    <w:pPr>
      <w:pStyle w:val="Contents"/>
    </w:pPr>
    <w:r>
      <w:t>CONTENTS</w:t>
    </w:r>
  </w:p>
  <w:p w14:paraId="74C03DC9" w14:textId="77777777" w:rsidR="00845A44" w:rsidRPr="00ED2A8D" w:rsidRDefault="00845A44" w:rsidP="00C716E5">
    <w:pPr>
      <w:pStyle w:val="Header"/>
    </w:pPr>
  </w:p>
  <w:p w14:paraId="0E0F4587" w14:textId="77777777" w:rsidR="00845A44" w:rsidRPr="00AC33A2" w:rsidRDefault="00845A44" w:rsidP="00C716E5">
    <w:pPr>
      <w:pStyle w:val="Header"/>
      <w:spacing w:line="140" w:lineRule="exact"/>
    </w:pPr>
  </w:p>
  <w:p w14:paraId="7AEB091B" w14:textId="77777777" w:rsidR="00845A44" w:rsidRDefault="00845A44">
    <w:pPr>
      <w:pStyle w:val="Header"/>
    </w:pPr>
    <w:r>
      <w:rPr>
        <w:noProof/>
        <w:lang w:eastAsia="en-GB"/>
      </w:rPr>
      <w:drawing>
        <wp:anchor distT="0" distB="0" distL="114300" distR="114300" simplePos="0" relativeHeight="251695104" behindDoc="1" locked="0" layoutInCell="1" allowOverlap="1" wp14:anchorId="026F32A6" wp14:editId="7EF6AF17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8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342A4A" w14:textId="77777777" w:rsidR="00845A44" w:rsidRPr="00667792" w:rsidRDefault="00845A44" w:rsidP="00667792">
    <w:pPr>
      <w:pStyle w:val="Header"/>
    </w:pPr>
    <w:r>
      <w:rPr>
        <w:noProof/>
        <w:lang w:eastAsia="en-GB"/>
      </w:rPr>
      <w:drawing>
        <wp:anchor distT="0" distB="0" distL="114300" distR="114300" simplePos="0" relativeHeight="251678720" behindDoc="1" locked="0" layoutInCell="1" allowOverlap="1" wp14:anchorId="58A80CAD" wp14:editId="41FB3B6A">
          <wp:simplePos x="0" y="0"/>
          <wp:positionH relativeFrom="page">
            <wp:posOffset>6827793</wp:posOffset>
          </wp:positionH>
          <wp:positionV relativeFrom="page">
            <wp:posOffset>4355</wp:posOffset>
          </wp:positionV>
          <wp:extent cx="720000" cy="720000"/>
          <wp:effectExtent l="0" t="0" r="4445" b="4445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F7C467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FE00E2A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E23CB4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F"/>
    <w:multiLevelType w:val="singleLevel"/>
    <w:tmpl w:val="FFB44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624190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696722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D906CB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BAC3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50688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237601"/>
    <w:multiLevelType w:val="multilevel"/>
    <w:tmpl w:val="15DAB2A2"/>
    <w:lvl w:ilvl="0">
      <w:start w:val="1"/>
      <w:numFmt w:val="decimal"/>
      <w:pStyle w:val="AnnexHHead1"/>
      <w:lvlText w:val="H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HHead2"/>
      <w:lvlText w:val="H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HHead3"/>
      <w:lvlText w:val="H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HHead4"/>
      <w:lvlText w:val="H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03AE68A3"/>
    <w:multiLevelType w:val="multilevel"/>
    <w:tmpl w:val="0722FCA2"/>
    <w:lvl w:ilvl="0">
      <w:start w:val="1"/>
      <w:numFmt w:val="decimal"/>
      <w:pStyle w:val="AnnexCHead1"/>
      <w:lvlText w:val="C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CHead2"/>
      <w:lvlText w:val="C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CHead3"/>
      <w:lvlText w:val="C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CHead4"/>
      <w:lvlText w:val="C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0BC7778B"/>
    <w:multiLevelType w:val="hybridMultilevel"/>
    <w:tmpl w:val="16F06548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0BEC10F5"/>
    <w:multiLevelType w:val="multilevel"/>
    <w:tmpl w:val="8B84F148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0C1402D6"/>
    <w:multiLevelType w:val="multilevel"/>
    <w:tmpl w:val="C5EEB032"/>
    <w:lvl w:ilvl="0">
      <w:start w:val="1"/>
      <w:numFmt w:val="decimal"/>
      <w:pStyle w:val="AnnexMHead1"/>
      <w:lvlText w:val="M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MHead2"/>
      <w:lvlText w:val="M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MHead3"/>
      <w:lvlText w:val="M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MHead4"/>
      <w:lvlText w:val="M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0E69124D"/>
    <w:multiLevelType w:val="hybridMultilevel"/>
    <w:tmpl w:val="64DA623C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34F700B"/>
    <w:multiLevelType w:val="multilevel"/>
    <w:tmpl w:val="CAEEA032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407EC9"/>
        <w:sz w:val="28"/>
        <w:u w:val="single" w:color="407EC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16102258"/>
    <w:multiLevelType w:val="multilevel"/>
    <w:tmpl w:val="B5E0F12C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9">
    <w:nsid w:val="167A0111"/>
    <w:multiLevelType w:val="multilevel"/>
    <w:tmpl w:val="D3502B66"/>
    <w:lvl w:ilvl="0">
      <w:start w:val="1"/>
      <w:numFmt w:val="decimal"/>
      <w:pStyle w:val="ANNEXFHEAD1"/>
      <w:lvlText w:val="F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FHEAD2"/>
      <w:lvlText w:val="F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FHEAD3"/>
      <w:lvlText w:val="F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FHead4"/>
      <w:lvlText w:val="F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>
    <w:nsid w:val="16C06B2D"/>
    <w:multiLevelType w:val="hybridMultilevel"/>
    <w:tmpl w:val="FBB880D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6E33ADB"/>
    <w:multiLevelType w:val="multilevel"/>
    <w:tmpl w:val="4490BE16"/>
    <w:lvl w:ilvl="0">
      <w:start w:val="1"/>
      <w:numFmt w:val="decimal"/>
      <w:pStyle w:val="ANNEXEHEAD1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pStyle w:val="ANNEXEHEAD2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EHEAD3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>
    <w:nsid w:val="19A1740F"/>
    <w:multiLevelType w:val="multilevel"/>
    <w:tmpl w:val="4E10168A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407EC9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26885EB9"/>
    <w:multiLevelType w:val="multilevel"/>
    <w:tmpl w:val="C628971A"/>
    <w:lvl w:ilvl="0">
      <w:start w:val="1"/>
      <w:numFmt w:val="decimal"/>
      <w:pStyle w:val="AnnexJHead1"/>
      <w:lvlText w:val="J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JHead2"/>
      <w:lvlText w:val="J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JHead3"/>
      <w:lvlText w:val="J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JHead4"/>
      <w:lvlText w:val="J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862639A"/>
    <w:multiLevelType w:val="multilevel"/>
    <w:tmpl w:val="72AA43DA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/>
        <w:vertAlign w:val="baseline"/>
      </w:rPr>
    </w:lvl>
    <w:lvl w:ilvl="1">
      <w:start w:val="1"/>
      <w:numFmt w:val="decimal"/>
      <w:pStyle w:val="AnnexAHead2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AHead4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325C1F73"/>
    <w:multiLevelType w:val="hybridMultilevel"/>
    <w:tmpl w:val="55C60996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35A40BA9"/>
    <w:multiLevelType w:val="multilevel"/>
    <w:tmpl w:val="808639BE"/>
    <w:lvl w:ilvl="0">
      <w:start w:val="1"/>
      <w:numFmt w:val="decimal"/>
      <w:pStyle w:val="AnnexIHead1"/>
      <w:lvlText w:val="I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IHead2"/>
      <w:lvlText w:val="I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IHead3"/>
      <w:lvlText w:val="I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IHead4"/>
      <w:lvlText w:val="I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376301AE"/>
    <w:multiLevelType w:val="multilevel"/>
    <w:tmpl w:val="4074054A"/>
    <w:lvl w:ilvl="0">
      <w:start w:val="1"/>
      <w:numFmt w:val="decimal"/>
      <w:pStyle w:val="AnnexBHead4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3D966146"/>
    <w:multiLevelType w:val="multilevel"/>
    <w:tmpl w:val="800A9902"/>
    <w:lvl w:ilvl="0">
      <w:start w:val="1"/>
      <w:numFmt w:val="decimal"/>
      <w:pStyle w:val="AnnexDHead1"/>
      <w:lvlText w:val="D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DHEAD2"/>
      <w:lvlText w:val="D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DHead3"/>
      <w:lvlText w:val="D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DHead4"/>
      <w:lvlText w:val="D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3E6B4F5D"/>
    <w:multiLevelType w:val="multilevel"/>
    <w:tmpl w:val="51547C06"/>
    <w:lvl w:ilvl="0">
      <w:start w:val="1"/>
      <w:numFmt w:val="decimal"/>
      <w:pStyle w:val="Equation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4287721A"/>
    <w:multiLevelType w:val="hybridMultilevel"/>
    <w:tmpl w:val="D31A09D0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4590560E"/>
    <w:multiLevelType w:val="multilevel"/>
    <w:tmpl w:val="D3DE63DE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C9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47D203C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>
    <w:nsid w:val="48D554E7"/>
    <w:multiLevelType w:val="hybridMultilevel"/>
    <w:tmpl w:val="83001F9E"/>
    <w:lvl w:ilvl="0" w:tplc="3EF4912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BC63137"/>
    <w:multiLevelType w:val="multilevel"/>
    <w:tmpl w:val="C9066CC8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56E271A2"/>
    <w:multiLevelType w:val="multilevel"/>
    <w:tmpl w:val="4AE4A15C"/>
    <w:lvl w:ilvl="0">
      <w:start w:val="1"/>
      <w:numFmt w:val="decimal"/>
      <w:pStyle w:val="AnnexKHead1"/>
      <w:lvlText w:val="K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KHead2"/>
      <w:lvlText w:val="K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KHead3"/>
      <w:lvlText w:val="K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KHead4"/>
      <w:lvlText w:val="K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>
    <w:nsid w:val="57872006"/>
    <w:multiLevelType w:val="multilevel"/>
    <w:tmpl w:val="60529A18"/>
    <w:lvl w:ilvl="0">
      <w:start w:val="1"/>
      <w:numFmt w:val="decimal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EHead4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>
    <w:nsid w:val="5D1241D2"/>
    <w:multiLevelType w:val="multilevel"/>
    <w:tmpl w:val="5D40D1DE"/>
    <w:lvl w:ilvl="0">
      <w:start w:val="1"/>
      <w:numFmt w:val="decimal"/>
      <w:pStyle w:val="AnnexLHead1"/>
      <w:lvlText w:val="L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LHead2"/>
      <w:lvlText w:val="L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LHead3"/>
      <w:lvlText w:val="L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LHead4"/>
      <w:lvlText w:val="L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>
    <w:nsid w:val="67AB4D84"/>
    <w:multiLevelType w:val="multilevel"/>
    <w:tmpl w:val="495221B4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407EC9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3">
    <w:nsid w:val="76D64DA6"/>
    <w:multiLevelType w:val="hybridMultilevel"/>
    <w:tmpl w:val="7A3AA616"/>
    <w:lvl w:ilvl="0" w:tplc="EE388E9E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7B65365"/>
    <w:multiLevelType w:val="multilevel"/>
    <w:tmpl w:val="B48ABCF6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>
    <w:nsid w:val="783E354F"/>
    <w:multiLevelType w:val="multilevel"/>
    <w:tmpl w:val="46A0C8A8"/>
    <w:lvl w:ilvl="0">
      <w:start w:val="1"/>
      <w:numFmt w:val="decimal"/>
      <w:pStyle w:val="ANNEXGHEAD1"/>
      <w:lvlText w:val="G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GHEAD2"/>
      <w:lvlText w:val="G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GHEAD3"/>
      <w:lvlText w:val="G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AnnexGHead4"/>
      <w:lvlText w:val="G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6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46"/>
  </w:num>
  <w:num w:numId="3">
    <w:abstractNumId w:val="17"/>
  </w:num>
  <w:num w:numId="4">
    <w:abstractNumId w:val="31"/>
  </w:num>
  <w:num w:numId="5">
    <w:abstractNumId w:val="27"/>
  </w:num>
  <w:num w:numId="6">
    <w:abstractNumId w:val="18"/>
  </w:num>
  <w:num w:numId="7">
    <w:abstractNumId w:val="25"/>
  </w:num>
  <w:num w:numId="8">
    <w:abstractNumId w:val="33"/>
  </w:num>
  <w:num w:numId="9">
    <w:abstractNumId w:val="16"/>
  </w:num>
  <w:num w:numId="10">
    <w:abstractNumId w:val="24"/>
  </w:num>
  <w:num w:numId="11">
    <w:abstractNumId w:val="28"/>
  </w:num>
  <w:num w:numId="12">
    <w:abstractNumId w:val="13"/>
  </w:num>
  <w:num w:numId="13">
    <w:abstractNumId w:val="35"/>
  </w:num>
  <w:num w:numId="14">
    <w:abstractNumId w:val="8"/>
  </w:num>
  <w:num w:numId="15">
    <w:abstractNumId w:val="42"/>
  </w:num>
  <w:num w:numId="16">
    <w:abstractNumId w:val="43"/>
  </w:num>
  <w:num w:numId="17">
    <w:abstractNumId w:val="23"/>
  </w:num>
  <w:num w:numId="18">
    <w:abstractNumId w:val="22"/>
  </w:num>
  <w:num w:numId="19">
    <w:abstractNumId w:val="44"/>
  </w:num>
  <w:num w:numId="20">
    <w:abstractNumId w:val="32"/>
  </w:num>
  <w:num w:numId="21">
    <w:abstractNumId w:val="11"/>
  </w:num>
  <w:num w:numId="22">
    <w:abstractNumId w:val="21"/>
  </w:num>
  <w:num w:numId="23">
    <w:abstractNumId w:val="40"/>
  </w:num>
  <w:num w:numId="24">
    <w:abstractNumId w:val="19"/>
  </w:num>
  <w:num w:numId="25">
    <w:abstractNumId w:val="45"/>
  </w:num>
  <w:num w:numId="26">
    <w:abstractNumId w:val="10"/>
  </w:num>
  <w:num w:numId="27">
    <w:abstractNumId w:val="30"/>
  </w:num>
  <w:num w:numId="28">
    <w:abstractNumId w:val="26"/>
  </w:num>
  <w:num w:numId="29">
    <w:abstractNumId w:val="39"/>
  </w:num>
  <w:num w:numId="30">
    <w:abstractNumId w:val="41"/>
  </w:num>
  <w:num w:numId="31">
    <w:abstractNumId w:val="14"/>
  </w:num>
  <w:num w:numId="32">
    <w:abstractNumId w:val="0"/>
  </w:num>
  <w:num w:numId="33">
    <w:abstractNumId w:val="1"/>
  </w:num>
  <w:num w:numId="34">
    <w:abstractNumId w:val="2"/>
  </w:num>
  <w:num w:numId="35">
    <w:abstractNumId w:val="4"/>
  </w:num>
  <w:num w:numId="36">
    <w:abstractNumId w:val="5"/>
  </w:num>
  <w:num w:numId="37">
    <w:abstractNumId w:val="6"/>
  </w:num>
  <w:num w:numId="38">
    <w:abstractNumId w:val="7"/>
  </w:num>
  <w:num w:numId="39">
    <w:abstractNumId w:val="3"/>
  </w:num>
  <w:num w:numId="40">
    <w:abstractNumId w:val="9"/>
  </w:num>
  <w:num w:numId="41">
    <w:abstractNumId w:val="36"/>
  </w:num>
  <w:num w:numId="42">
    <w:abstractNumId w:val="20"/>
  </w:num>
  <w:num w:numId="43">
    <w:abstractNumId w:val="38"/>
  </w:num>
  <w:num w:numId="44">
    <w:abstractNumId w:val="12"/>
  </w:num>
  <w:num w:numId="45">
    <w:abstractNumId w:val="34"/>
  </w:num>
  <w:num w:numId="46">
    <w:abstractNumId w:val="15"/>
  </w:num>
  <w:num w:numId="47">
    <w:abstractNumId w:val="29"/>
  </w:num>
  <w:numIdMacAtCleanup w:val="3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el Hadley">
    <w15:presenceInfo w15:providerId="Windows Live" w15:userId="7edea1fdf255c438"/>
  </w15:person>
  <w15:person w15:author="Alfredo Dominguez">
    <w15:presenceInfo w15:providerId="AD" w15:userId="S-1-5-21-2507429612-1746522587-2358480516-14676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IE" w:vendorID="64" w:dllVersion="131078" w:nlCheck="1" w:checkStyle="1"/>
  <w:activeWritingStyle w:appName="MSWord" w:lang="en-GB" w:vendorID="2" w:dllVersion="6" w:checkStyle="0"/>
  <w:activeWritingStyle w:appName="MSWord" w:lang="pt-PT" w:vendorID="75" w:dllVersion="513" w:checkStyle="1"/>
  <w:activeWritingStyle w:appName="MSWord" w:lang="pt-PT" w:vendorID="13" w:dllVersion="513" w:checkStyle="1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AE9"/>
    <w:rsid w:val="0001616D"/>
    <w:rsid w:val="00016839"/>
    <w:rsid w:val="000174F9"/>
    <w:rsid w:val="000249C2"/>
    <w:rsid w:val="000258F6"/>
    <w:rsid w:val="000379A7"/>
    <w:rsid w:val="00040EB8"/>
    <w:rsid w:val="0005449E"/>
    <w:rsid w:val="00057B6D"/>
    <w:rsid w:val="00061A7B"/>
    <w:rsid w:val="0008654C"/>
    <w:rsid w:val="000904ED"/>
    <w:rsid w:val="00091545"/>
    <w:rsid w:val="000A27A8"/>
    <w:rsid w:val="000B2356"/>
    <w:rsid w:val="000C6E41"/>
    <w:rsid w:val="000C711B"/>
    <w:rsid w:val="000D2202"/>
    <w:rsid w:val="000D2431"/>
    <w:rsid w:val="000E3954"/>
    <w:rsid w:val="000E3E52"/>
    <w:rsid w:val="000F0F9F"/>
    <w:rsid w:val="000F3F43"/>
    <w:rsid w:val="000F58ED"/>
    <w:rsid w:val="00113D5B"/>
    <w:rsid w:val="00113F8F"/>
    <w:rsid w:val="00114781"/>
    <w:rsid w:val="00122E5F"/>
    <w:rsid w:val="00122EBD"/>
    <w:rsid w:val="00127CE9"/>
    <w:rsid w:val="001349DB"/>
    <w:rsid w:val="00135AEB"/>
    <w:rsid w:val="00136E58"/>
    <w:rsid w:val="001547F9"/>
    <w:rsid w:val="001607D8"/>
    <w:rsid w:val="00161325"/>
    <w:rsid w:val="00184427"/>
    <w:rsid w:val="00184C2E"/>
    <w:rsid w:val="001875B1"/>
    <w:rsid w:val="001B0C1D"/>
    <w:rsid w:val="001B2A35"/>
    <w:rsid w:val="001B339A"/>
    <w:rsid w:val="001C650B"/>
    <w:rsid w:val="001C72B5"/>
    <w:rsid w:val="001D2E7A"/>
    <w:rsid w:val="001D3992"/>
    <w:rsid w:val="001D4A3E"/>
    <w:rsid w:val="001E416D"/>
    <w:rsid w:val="001F4EF8"/>
    <w:rsid w:val="001F5AB1"/>
    <w:rsid w:val="001F79F9"/>
    <w:rsid w:val="00201337"/>
    <w:rsid w:val="002022EA"/>
    <w:rsid w:val="00202E01"/>
    <w:rsid w:val="002044E9"/>
    <w:rsid w:val="00205B17"/>
    <w:rsid w:val="00205D9B"/>
    <w:rsid w:val="002204DA"/>
    <w:rsid w:val="0022371A"/>
    <w:rsid w:val="00237785"/>
    <w:rsid w:val="00251FB9"/>
    <w:rsid w:val="002520AD"/>
    <w:rsid w:val="0025660A"/>
    <w:rsid w:val="00257DF8"/>
    <w:rsid w:val="00257E4A"/>
    <w:rsid w:val="0026038D"/>
    <w:rsid w:val="00260699"/>
    <w:rsid w:val="0027175D"/>
    <w:rsid w:val="00271923"/>
    <w:rsid w:val="0029793F"/>
    <w:rsid w:val="002A0220"/>
    <w:rsid w:val="002A1C42"/>
    <w:rsid w:val="002A617C"/>
    <w:rsid w:val="002A71CF"/>
    <w:rsid w:val="002B3E9D"/>
    <w:rsid w:val="002B4D0D"/>
    <w:rsid w:val="002C5B46"/>
    <w:rsid w:val="002C77F4"/>
    <w:rsid w:val="002D0869"/>
    <w:rsid w:val="002D78FE"/>
    <w:rsid w:val="002E4993"/>
    <w:rsid w:val="002E5BAC"/>
    <w:rsid w:val="002E7635"/>
    <w:rsid w:val="002F15C7"/>
    <w:rsid w:val="002F265A"/>
    <w:rsid w:val="0030413F"/>
    <w:rsid w:val="00305EFE"/>
    <w:rsid w:val="00313B4B"/>
    <w:rsid w:val="00313D85"/>
    <w:rsid w:val="00315CE3"/>
    <w:rsid w:val="0031629B"/>
    <w:rsid w:val="003251FE"/>
    <w:rsid w:val="003274DB"/>
    <w:rsid w:val="00327FBF"/>
    <w:rsid w:val="00331448"/>
    <w:rsid w:val="00332A7B"/>
    <w:rsid w:val="00332F8D"/>
    <w:rsid w:val="003343E0"/>
    <w:rsid w:val="00335E40"/>
    <w:rsid w:val="00344408"/>
    <w:rsid w:val="00345E37"/>
    <w:rsid w:val="00347F3E"/>
    <w:rsid w:val="003621C3"/>
    <w:rsid w:val="0036382D"/>
    <w:rsid w:val="00380350"/>
    <w:rsid w:val="00380B4E"/>
    <w:rsid w:val="003816E4"/>
    <w:rsid w:val="0039131E"/>
    <w:rsid w:val="003A04A6"/>
    <w:rsid w:val="003A7759"/>
    <w:rsid w:val="003A7F6E"/>
    <w:rsid w:val="003B03EA"/>
    <w:rsid w:val="003B4069"/>
    <w:rsid w:val="003C7C34"/>
    <w:rsid w:val="003D0F37"/>
    <w:rsid w:val="003D5150"/>
    <w:rsid w:val="003F0A76"/>
    <w:rsid w:val="003F1901"/>
    <w:rsid w:val="003F1C3A"/>
    <w:rsid w:val="0041086B"/>
    <w:rsid w:val="00414698"/>
    <w:rsid w:val="0042565E"/>
    <w:rsid w:val="00432C05"/>
    <w:rsid w:val="004362A9"/>
    <w:rsid w:val="00440379"/>
    <w:rsid w:val="00441393"/>
    <w:rsid w:val="00442A3B"/>
    <w:rsid w:val="00447CF0"/>
    <w:rsid w:val="00456F10"/>
    <w:rsid w:val="00474746"/>
    <w:rsid w:val="00476942"/>
    <w:rsid w:val="00477D62"/>
    <w:rsid w:val="004871A2"/>
    <w:rsid w:val="00490CDE"/>
    <w:rsid w:val="00492A8D"/>
    <w:rsid w:val="004944C8"/>
    <w:rsid w:val="004A0EBF"/>
    <w:rsid w:val="004A4EC4"/>
    <w:rsid w:val="004A55BD"/>
    <w:rsid w:val="004C0E4B"/>
    <w:rsid w:val="004E0BBB"/>
    <w:rsid w:val="004E1D57"/>
    <w:rsid w:val="004E24C2"/>
    <w:rsid w:val="004E2F16"/>
    <w:rsid w:val="004F0314"/>
    <w:rsid w:val="004F5930"/>
    <w:rsid w:val="004F6196"/>
    <w:rsid w:val="00503044"/>
    <w:rsid w:val="0051029F"/>
    <w:rsid w:val="00523666"/>
    <w:rsid w:val="00525922"/>
    <w:rsid w:val="00526234"/>
    <w:rsid w:val="00534F34"/>
    <w:rsid w:val="0053692E"/>
    <w:rsid w:val="005378A6"/>
    <w:rsid w:val="00547837"/>
    <w:rsid w:val="00557434"/>
    <w:rsid w:val="005805D2"/>
    <w:rsid w:val="00582784"/>
    <w:rsid w:val="00595415"/>
    <w:rsid w:val="00597652"/>
    <w:rsid w:val="005A0703"/>
    <w:rsid w:val="005A080B"/>
    <w:rsid w:val="005B12A5"/>
    <w:rsid w:val="005C161A"/>
    <w:rsid w:val="005C1BCB"/>
    <w:rsid w:val="005C2312"/>
    <w:rsid w:val="005C4735"/>
    <w:rsid w:val="005C5C63"/>
    <w:rsid w:val="005D03E9"/>
    <w:rsid w:val="005D304B"/>
    <w:rsid w:val="005D3AF4"/>
    <w:rsid w:val="005D5324"/>
    <w:rsid w:val="005D6E5D"/>
    <w:rsid w:val="005E30D2"/>
    <w:rsid w:val="005E3989"/>
    <w:rsid w:val="005E4659"/>
    <w:rsid w:val="005E657A"/>
    <w:rsid w:val="005F1386"/>
    <w:rsid w:val="005F17C2"/>
    <w:rsid w:val="00600C2B"/>
    <w:rsid w:val="006031BE"/>
    <w:rsid w:val="006127AC"/>
    <w:rsid w:val="006218E8"/>
    <w:rsid w:val="00634A78"/>
    <w:rsid w:val="00642025"/>
    <w:rsid w:val="00646E87"/>
    <w:rsid w:val="0065107F"/>
    <w:rsid w:val="00661445"/>
    <w:rsid w:val="00661946"/>
    <w:rsid w:val="00666061"/>
    <w:rsid w:val="00667424"/>
    <w:rsid w:val="00667792"/>
    <w:rsid w:val="0067154B"/>
    <w:rsid w:val="00671677"/>
    <w:rsid w:val="006744D8"/>
    <w:rsid w:val="006750F2"/>
    <w:rsid w:val="006752D6"/>
    <w:rsid w:val="00675E02"/>
    <w:rsid w:val="0068553C"/>
    <w:rsid w:val="00685F34"/>
    <w:rsid w:val="00695656"/>
    <w:rsid w:val="006975A8"/>
    <w:rsid w:val="006A1012"/>
    <w:rsid w:val="006A6E64"/>
    <w:rsid w:val="006C1376"/>
    <w:rsid w:val="006C48F9"/>
    <w:rsid w:val="006E0E7D"/>
    <w:rsid w:val="006E10BF"/>
    <w:rsid w:val="006F1C14"/>
    <w:rsid w:val="00703A6A"/>
    <w:rsid w:val="00722236"/>
    <w:rsid w:val="00725CCA"/>
    <w:rsid w:val="0072737A"/>
    <w:rsid w:val="007311E7"/>
    <w:rsid w:val="00731DEE"/>
    <w:rsid w:val="00734BC6"/>
    <w:rsid w:val="007412C1"/>
    <w:rsid w:val="007427B2"/>
    <w:rsid w:val="007541D3"/>
    <w:rsid w:val="007577D7"/>
    <w:rsid w:val="007715E8"/>
    <w:rsid w:val="007759DA"/>
    <w:rsid w:val="00776004"/>
    <w:rsid w:val="0078486B"/>
    <w:rsid w:val="00785A39"/>
    <w:rsid w:val="00787D8A"/>
    <w:rsid w:val="00790277"/>
    <w:rsid w:val="00790F64"/>
    <w:rsid w:val="00791EBC"/>
    <w:rsid w:val="00793577"/>
    <w:rsid w:val="00795637"/>
    <w:rsid w:val="00797EF8"/>
    <w:rsid w:val="007A446A"/>
    <w:rsid w:val="007A53A6"/>
    <w:rsid w:val="007A6159"/>
    <w:rsid w:val="007B27E9"/>
    <w:rsid w:val="007B2C5B"/>
    <w:rsid w:val="007B2D11"/>
    <w:rsid w:val="007B6700"/>
    <w:rsid w:val="007B6A93"/>
    <w:rsid w:val="007B7BEC"/>
    <w:rsid w:val="007D1805"/>
    <w:rsid w:val="007D2107"/>
    <w:rsid w:val="007D3A42"/>
    <w:rsid w:val="007D5895"/>
    <w:rsid w:val="007D5BC3"/>
    <w:rsid w:val="007D77AB"/>
    <w:rsid w:val="007E28D0"/>
    <w:rsid w:val="007E30DF"/>
    <w:rsid w:val="007E5272"/>
    <w:rsid w:val="007F1002"/>
    <w:rsid w:val="007F7361"/>
    <w:rsid w:val="007F7544"/>
    <w:rsid w:val="00800995"/>
    <w:rsid w:val="00816F79"/>
    <w:rsid w:val="008172F8"/>
    <w:rsid w:val="008237BC"/>
    <w:rsid w:val="008326B2"/>
    <w:rsid w:val="00845A44"/>
    <w:rsid w:val="00846831"/>
    <w:rsid w:val="00857D75"/>
    <w:rsid w:val="00865532"/>
    <w:rsid w:val="00867686"/>
    <w:rsid w:val="008737D3"/>
    <w:rsid w:val="008747E0"/>
    <w:rsid w:val="00876841"/>
    <w:rsid w:val="00882B3C"/>
    <w:rsid w:val="0088783D"/>
    <w:rsid w:val="008972C3"/>
    <w:rsid w:val="008A28D9"/>
    <w:rsid w:val="008A30BA"/>
    <w:rsid w:val="008A54FA"/>
    <w:rsid w:val="008C075E"/>
    <w:rsid w:val="008C33B5"/>
    <w:rsid w:val="008C3A72"/>
    <w:rsid w:val="008C6969"/>
    <w:rsid w:val="008E1F69"/>
    <w:rsid w:val="008E76B1"/>
    <w:rsid w:val="008F38BB"/>
    <w:rsid w:val="008F57D8"/>
    <w:rsid w:val="00902834"/>
    <w:rsid w:val="00904529"/>
    <w:rsid w:val="00914330"/>
    <w:rsid w:val="00914E26"/>
    <w:rsid w:val="0091590F"/>
    <w:rsid w:val="00915F7E"/>
    <w:rsid w:val="00923B4D"/>
    <w:rsid w:val="0092540C"/>
    <w:rsid w:val="00925E0F"/>
    <w:rsid w:val="00931A57"/>
    <w:rsid w:val="0093492E"/>
    <w:rsid w:val="009414E6"/>
    <w:rsid w:val="00943A8F"/>
    <w:rsid w:val="009452AE"/>
    <w:rsid w:val="0095450F"/>
    <w:rsid w:val="00956901"/>
    <w:rsid w:val="00962EC1"/>
    <w:rsid w:val="00971591"/>
    <w:rsid w:val="00974564"/>
    <w:rsid w:val="00974E99"/>
    <w:rsid w:val="009764FA"/>
    <w:rsid w:val="00980192"/>
    <w:rsid w:val="00982A22"/>
    <w:rsid w:val="00994D97"/>
    <w:rsid w:val="009A07B7"/>
    <w:rsid w:val="009A0C10"/>
    <w:rsid w:val="009A39F1"/>
    <w:rsid w:val="009B1545"/>
    <w:rsid w:val="009B5023"/>
    <w:rsid w:val="009B543F"/>
    <w:rsid w:val="009B785E"/>
    <w:rsid w:val="009C26F8"/>
    <w:rsid w:val="009C609E"/>
    <w:rsid w:val="009D25B8"/>
    <w:rsid w:val="009D26AB"/>
    <w:rsid w:val="009E16EC"/>
    <w:rsid w:val="009E433C"/>
    <w:rsid w:val="009E4A4D"/>
    <w:rsid w:val="009E6578"/>
    <w:rsid w:val="009F081F"/>
    <w:rsid w:val="009F1370"/>
    <w:rsid w:val="00A06A3D"/>
    <w:rsid w:val="00A10EBA"/>
    <w:rsid w:val="00A13BAE"/>
    <w:rsid w:val="00A13E56"/>
    <w:rsid w:val="00A227BF"/>
    <w:rsid w:val="00A24838"/>
    <w:rsid w:val="00A2743E"/>
    <w:rsid w:val="00A30C33"/>
    <w:rsid w:val="00A424B0"/>
    <w:rsid w:val="00A4308C"/>
    <w:rsid w:val="00A44836"/>
    <w:rsid w:val="00A524B5"/>
    <w:rsid w:val="00A549B3"/>
    <w:rsid w:val="00A56184"/>
    <w:rsid w:val="00A67954"/>
    <w:rsid w:val="00A72ED7"/>
    <w:rsid w:val="00A748A1"/>
    <w:rsid w:val="00A8083F"/>
    <w:rsid w:val="00A90D86"/>
    <w:rsid w:val="00A91DBA"/>
    <w:rsid w:val="00A97900"/>
    <w:rsid w:val="00AA1D7A"/>
    <w:rsid w:val="00AA3E01"/>
    <w:rsid w:val="00AB0BFA"/>
    <w:rsid w:val="00AB76B7"/>
    <w:rsid w:val="00AC33A2"/>
    <w:rsid w:val="00AD38F7"/>
    <w:rsid w:val="00AE65F1"/>
    <w:rsid w:val="00AE6BB4"/>
    <w:rsid w:val="00AE74AD"/>
    <w:rsid w:val="00AF159C"/>
    <w:rsid w:val="00B01873"/>
    <w:rsid w:val="00B074AB"/>
    <w:rsid w:val="00B07717"/>
    <w:rsid w:val="00B17253"/>
    <w:rsid w:val="00B22AE9"/>
    <w:rsid w:val="00B2583D"/>
    <w:rsid w:val="00B25BCD"/>
    <w:rsid w:val="00B31A41"/>
    <w:rsid w:val="00B40199"/>
    <w:rsid w:val="00B502FF"/>
    <w:rsid w:val="00B528D3"/>
    <w:rsid w:val="00B56CEC"/>
    <w:rsid w:val="00B643DF"/>
    <w:rsid w:val="00B65300"/>
    <w:rsid w:val="00B660CD"/>
    <w:rsid w:val="00B67422"/>
    <w:rsid w:val="00B70BD4"/>
    <w:rsid w:val="00B712CA"/>
    <w:rsid w:val="00B73463"/>
    <w:rsid w:val="00B90123"/>
    <w:rsid w:val="00B9016D"/>
    <w:rsid w:val="00BA0F98"/>
    <w:rsid w:val="00BA1517"/>
    <w:rsid w:val="00BA4E39"/>
    <w:rsid w:val="00BA5754"/>
    <w:rsid w:val="00BA67FD"/>
    <w:rsid w:val="00BA7C48"/>
    <w:rsid w:val="00BC251F"/>
    <w:rsid w:val="00BC27F6"/>
    <w:rsid w:val="00BC39F4"/>
    <w:rsid w:val="00BD1587"/>
    <w:rsid w:val="00BD3CFE"/>
    <w:rsid w:val="00BD6A20"/>
    <w:rsid w:val="00BD7EE1"/>
    <w:rsid w:val="00BE5568"/>
    <w:rsid w:val="00BE5764"/>
    <w:rsid w:val="00BE57F6"/>
    <w:rsid w:val="00BF1358"/>
    <w:rsid w:val="00C0106D"/>
    <w:rsid w:val="00C133BE"/>
    <w:rsid w:val="00C222B4"/>
    <w:rsid w:val="00C262E4"/>
    <w:rsid w:val="00C33E20"/>
    <w:rsid w:val="00C3407F"/>
    <w:rsid w:val="00C35CF6"/>
    <w:rsid w:val="00C3725B"/>
    <w:rsid w:val="00C522BE"/>
    <w:rsid w:val="00C533EC"/>
    <w:rsid w:val="00C5470E"/>
    <w:rsid w:val="00C55EFB"/>
    <w:rsid w:val="00C56585"/>
    <w:rsid w:val="00C56B3F"/>
    <w:rsid w:val="00C65492"/>
    <w:rsid w:val="00C716E5"/>
    <w:rsid w:val="00C773D9"/>
    <w:rsid w:val="00C80307"/>
    <w:rsid w:val="00C80ACE"/>
    <w:rsid w:val="00C81162"/>
    <w:rsid w:val="00C83258"/>
    <w:rsid w:val="00C83666"/>
    <w:rsid w:val="00C870B5"/>
    <w:rsid w:val="00C907DF"/>
    <w:rsid w:val="00C91630"/>
    <w:rsid w:val="00C9558A"/>
    <w:rsid w:val="00C966EB"/>
    <w:rsid w:val="00CA04B1"/>
    <w:rsid w:val="00CA2DFC"/>
    <w:rsid w:val="00CA4EC9"/>
    <w:rsid w:val="00CB03D4"/>
    <w:rsid w:val="00CB0617"/>
    <w:rsid w:val="00CB08B6"/>
    <w:rsid w:val="00CB137B"/>
    <w:rsid w:val="00CB7460"/>
    <w:rsid w:val="00CC35EF"/>
    <w:rsid w:val="00CC5048"/>
    <w:rsid w:val="00CC6246"/>
    <w:rsid w:val="00CE5E46"/>
    <w:rsid w:val="00CF49CC"/>
    <w:rsid w:val="00D04F0B"/>
    <w:rsid w:val="00D1463A"/>
    <w:rsid w:val="00D1530F"/>
    <w:rsid w:val="00D24632"/>
    <w:rsid w:val="00D252C9"/>
    <w:rsid w:val="00D32DDF"/>
    <w:rsid w:val="00D3700C"/>
    <w:rsid w:val="00D37B49"/>
    <w:rsid w:val="00D42FB9"/>
    <w:rsid w:val="00D638E0"/>
    <w:rsid w:val="00D653B1"/>
    <w:rsid w:val="00D74AE1"/>
    <w:rsid w:val="00D75D42"/>
    <w:rsid w:val="00D80B20"/>
    <w:rsid w:val="00D865A8"/>
    <w:rsid w:val="00D9012A"/>
    <w:rsid w:val="00D92C2D"/>
    <w:rsid w:val="00D92CD6"/>
    <w:rsid w:val="00D9361E"/>
    <w:rsid w:val="00D94F38"/>
    <w:rsid w:val="00DA17CD"/>
    <w:rsid w:val="00DB25B3"/>
    <w:rsid w:val="00DD60F2"/>
    <w:rsid w:val="00DE0893"/>
    <w:rsid w:val="00DE2814"/>
    <w:rsid w:val="00DE6796"/>
    <w:rsid w:val="00DF41B2"/>
    <w:rsid w:val="00E01166"/>
    <w:rsid w:val="00E01272"/>
    <w:rsid w:val="00E03067"/>
    <w:rsid w:val="00E03846"/>
    <w:rsid w:val="00E1138E"/>
    <w:rsid w:val="00E16EB4"/>
    <w:rsid w:val="00E20A7D"/>
    <w:rsid w:val="00E20AF6"/>
    <w:rsid w:val="00E21A27"/>
    <w:rsid w:val="00E27A2F"/>
    <w:rsid w:val="00E3798E"/>
    <w:rsid w:val="00E42A94"/>
    <w:rsid w:val="00E458BF"/>
    <w:rsid w:val="00E5394B"/>
    <w:rsid w:val="00E54BFB"/>
    <w:rsid w:val="00E54CD7"/>
    <w:rsid w:val="00E706E7"/>
    <w:rsid w:val="00E818AD"/>
    <w:rsid w:val="00E84229"/>
    <w:rsid w:val="00E84965"/>
    <w:rsid w:val="00E85665"/>
    <w:rsid w:val="00E90E4E"/>
    <w:rsid w:val="00E9391E"/>
    <w:rsid w:val="00EA1052"/>
    <w:rsid w:val="00EA218F"/>
    <w:rsid w:val="00EA4F29"/>
    <w:rsid w:val="00EA5B27"/>
    <w:rsid w:val="00EA5F83"/>
    <w:rsid w:val="00EA6F9D"/>
    <w:rsid w:val="00EB6F3C"/>
    <w:rsid w:val="00EC1E2C"/>
    <w:rsid w:val="00EC2B9A"/>
    <w:rsid w:val="00EC3723"/>
    <w:rsid w:val="00EC568A"/>
    <w:rsid w:val="00EC6FCC"/>
    <w:rsid w:val="00EC7C87"/>
    <w:rsid w:val="00ED030E"/>
    <w:rsid w:val="00ED2A8D"/>
    <w:rsid w:val="00ED4450"/>
    <w:rsid w:val="00ED7FB2"/>
    <w:rsid w:val="00EE54CB"/>
    <w:rsid w:val="00EE6424"/>
    <w:rsid w:val="00EF1C54"/>
    <w:rsid w:val="00EF404B"/>
    <w:rsid w:val="00EF7A86"/>
    <w:rsid w:val="00F00376"/>
    <w:rsid w:val="00F01F0C"/>
    <w:rsid w:val="00F02A5A"/>
    <w:rsid w:val="00F11368"/>
    <w:rsid w:val="00F11764"/>
    <w:rsid w:val="00F157E2"/>
    <w:rsid w:val="00F259E2"/>
    <w:rsid w:val="00F41F0B"/>
    <w:rsid w:val="00F527AC"/>
    <w:rsid w:val="00F5503F"/>
    <w:rsid w:val="00F56AC6"/>
    <w:rsid w:val="00F61D83"/>
    <w:rsid w:val="00F65DD1"/>
    <w:rsid w:val="00F707B3"/>
    <w:rsid w:val="00F71135"/>
    <w:rsid w:val="00F74309"/>
    <w:rsid w:val="00F82C35"/>
    <w:rsid w:val="00F90461"/>
    <w:rsid w:val="00FA370D"/>
    <w:rsid w:val="00FA66F1"/>
    <w:rsid w:val="00FC06AF"/>
    <w:rsid w:val="00FC378B"/>
    <w:rsid w:val="00FC3977"/>
    <w:rsid w:val="00FD2566"/>
    <w:rsid w:val="00FD2F16"/>
    <w:rsid w:val="00FD6065"/>
    <w:rsid w:val="00FE1D34"/>
    <w:rsid w:val="00FE244F"/>
    <w:rsid w:val="00FE2A6F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B338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unhideWhenUsed="0" w:qFormat="1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2" w:uiPriority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0" w:unhideWhenUsed="0"/>
    <w:lsdException w:name="Document Map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816F79"/>
    <w:pPr>
      <w:keepNext/>
      <w:keepLines/>
      <w:numPr>
        <w:numId w:val="15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407EC9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autoRedefine/>
    <w:qFormat/>
    <w:rsid w:val="00816F79"/>
    <w:pPr>
      <w:keepNext/>
      <w:keepLines/>
      <w:numPr>
        <w:ilvl w:val="1"/>
        <w:numId w:val="15"/>
      </w:numPr>
      <w:ind w:right="709"/>
      <w:outlineLvl w:val="1"/>
    </w:pPr>
    <w:rPr>
      <w:rFonts w:asciiTheme="majorHAnsi" w:eastAsiaTheme="majorEastAsia" w:hAnsiTheme="majorHAnsi" w:cstheme="majorBidi"/>
      <w:b/>
      <w:bCs/>
      <w:caps/>
      <w:color w:val="407EC9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816F79"/>
    <w:pPr>
      <w:keepNext/>
      <w:keepLines/>
      <w:numPr>
        <w:ilvl w:val="2"/>
        <w:numId w:val="15"/>
      </w:numPr>
      <w:spacing w:before="120" w:after="120"/>
      <w:ind w:right="851"/>
      <w:outlineLvl w:val="2"/>
    </w:pPr>
    <w:rPr>
      <w:rFonts w:asciiTheme="majorHAnsi" w:eastAsiaTheme="majorEastAsia" w:hAnsiTheme="majorHAnsi" w:cstheme="majorBidi"/>
      <w:b/>
      <w:bCs/>
      <w:smallCaps/>
      <w:color w:val="407EC9"/>
      <w:sz w:val="22"/>
    </w:rPr>
  </w:style>
  <w:style w:type="paragraph" w:styleId="Heading4">
    <w:name w:val="heading 4"/>
    <w:basedOn w:val="Normal"/>
    <w:next w:val="BodyText"/>
    <w:link w:val="Heading4Char"/>
    <w:qFormat/>
    <w:rsid w:val="00816F79"/>
    <w:pPr>
      <w:keepNext/>
      <w:keepLines/>
      <w:numPr>
        <w:ilvl w:val="3"/>
        <w:numId w:val="15"/>
      </w:numPr>
      <w:spacing w:before="120" w:after="120"/>
      <w:ind w:right="992"/>
      <w:outlineLvl w:val="3"/>
    </w:pPr>
    <w:rPr>
      <w:rFonts w:asciiTheme="majorHAnsi" w:eastAsiaTheme="majorEastAsia" w:hAnsiTheme="majorHAnsi" w:cstheme="majorBidi"/>
      <w:b/>
      <w:bCs/>
      <w:iCs/>
      <w:color w:val="407EC9"/>
      <w:sz w:val="22"/>
    </w:rPr>
  </w:style>
  <w:style w:type="paragraph" w:styleId="Heading5">
    <w:name w:val="heading 5"/>
    <w:basedOn w:val="Normal"/>
    <w:next w:val="Normal"/>
    <w:link w:val="Heading5Char"/>
    <w:rsid w:val="00CF49C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CF49C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CF49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CF49C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CF49C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CF49CC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CF49CC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6E10BF"/>
    <w:rPr>
      <w:rFonts w:asciiTheme="majorHAnsi" w:eastAsiaTheme="majorEastAsia" w:hAnsiTheme="majorHAnsi" w:cstheme="majorBidi"/>
      <w:b/>
      <w:bCs/>
      <w:caps/>
      <w:color w:val="407EC9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6E10BF"/>
    <w:rPr>
      <w:rFonts w:asciiTheme="majorHAnsi" w:eastAsiaTheme="majorEastAsia" w:hAnsiTheme="majorHAnsi" w:cstheme="majorBidi"/>
      <w:b/>
      <w:bCs/>
      <w:caps/>
      <w:color w:val="407EC9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6E10BF"/>
    <w:rPr>
      <w:rFonts w:asciiTheme="majorHAnsi" w:eastAsiaTheme="majorEastAsia" w:hAnsiTheme="majorHAnsi" w:cstheme="majorBidi"/>
      <w:b/>
      <w:bCs/>
      <w:smallCaps/>
      <w:color w:val="407EC9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6E10BF"/>
    <w:rPr>
      <w:rFonts w:asciiTheme="majorHAnsi" w:eastAsiaTheme="majorEastAsia" w:hAnsiTheme="majorHAnsi" w:cstheme="majorBidi"/>
      <w:b/>
      <w:bCs/>
      <w:iCs/>
      <w:color w:val="407EC9"/>
      <w:lang w:val="en-GB"/>
    </w:rPr>
  </w:style>
  <w:style w:type="character" w:customStyle="1" w:styleId="Heading5Char">
    <w:name w:val="Heading 5 Char"/>
    <w:basedOn w:val="DefaultParagraphFont"/>
    <w:link w:val="Heading5"/>
    <w:rsid w:val="00CF49CC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CF49CC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CF49C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rsid w:val="006E10BF"/>
    <w:pPr>
      <w:numPr>
        <w:numId w:val="1"/>
      </w:numPr>
      <w:spacing w:after="120"/>
    </w:pPr>
    <w:rPr>
      <w:color w:val="000000" w:themeColor="text1"/>
      <w:sz w:val="22"/>
    </w:rPr>
  </w:style>
  <w:style w:type="paragraph" w:customStyle="1" w:styleId="Bullet2">
    <w:name w:val="Bullet 2"/>
    <w:basedOn w:val="Normal"/>
    <w:link w:val="Bullet2Char"/>
    <w:qFormat/>
    <w:rsid w:val="006E10BF"/>
    <w:pPr>
      <w:numPr>
        <w:numId w:val="2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AB76B7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441393"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rsid w:val="004E0BBB"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3621C3"/>
    <w:pPr>
      <w:tabs>
        <w:tab w:val="right" w:leader="dot" w:pos="9781"/>
      </w:tabs>
      <w:spacing w:after="40" w:line="300" w:lineRule="atLeast"/>
      <w:ind w:left="425" w:right="425" w:hanging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3621C3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Normal"/>
    <w:next w:val="Normal"/>
    <w:uiPriority w:val="99"/>
    <w:rsid w:val="007D1805"/>
    <w:pPr>
      <w:tabs>
        <w:tab w:val="right" w:leader="dot" w:pos="9781"/>
      </w:tabs>
      <w:spacing w:after="60"/>
      <w:ind w:left="1276" w:right="424" w:hanging="1276"/>
    </w:pPr>
    <w:rPr>
      <w:i/>
      <w:sz w:val="22"/>
    </w:rPr>
  </w:style>
  <w:style w:type="paragraph" w:customStyle="1" w:styleId="Tabletext">
    <w:name w:val="Table text"/>
    <w:basedOn w:val="Normal"/>
    <w:qFormat/>
    <w:rsid w:val="00414698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441393"/>
    <w:rPr>
      <w:b/>
      <w:color w:val="009FE3" w:themeColor="accent2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uiPriority w:val="39"/>
    <w:unhideWhenUsed/>
    <w:rsid w:val="00F259E2"/>
    <w:pPr>
      <w:spacing w:after="60"/>
      <w:ind w:left="1134" w:hanging="709"/>
    </w:pPr>
  </w:style>
  <w:style w:type="paragraph" w:customStyle="1" w:styleId="Listatext">
    <w:name w:val="List a text"/>
    <w:basedOn w:val="Normal"/>
    <w:qFormat/>
    <w:rsid w:val="0053692E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6E10BF"/>
    <w:rPr>
      <w:color w:val="000000" w:themeColor="text1"/>
      <w:lang w:val="en-GB"/>
    </w:rPr>
  </w:style>
  <w:style w:type="paragraph" w:customStyle="1" w:styleId="AppendixHead1">
    <w:name w:val="Appendix Head 1"/>
    <w:basedOn w:val="Normal"/>
    <w:next w:val="Heading1separatationline"/>
    <w:rsid w:val="006E10BF"/>
    <w:pPr>
      <w:numPr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6E10BF"/>
    <w:pPr>
      <w:numPr>
        <w:ilvl w:val="1"/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6E10BF"/>
    <w:pPr>
      <w:numPr>
        <w:ilvl w:val="2"/>
        <w:numId w:val="12"/>
      </w:numPr>
      <w:spacing w:before="120" w:after="120" w:line="240" w:lineRule="auto"/>
    </w:pPr>
    <w:rPr>
      <w:rFonts w:eastAsia="Calibri" w:cs="Arial"/>
      <w:b/>
      <w:smallCaps/>
      <w:color w:val="407EC9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6E10BF"/>
    <w:pPr>
      <w:numPr>
        <w:ilvl w:val="3"/>
        <w:numId w:val="12"/>
      </w:numPr>
      <w:spacing w:before="120" w:after="120" w:line="240" w:lineRule="auto"/>
    </w:pPr>
    <w:rPr>
      <w:rFonts w:eastAsia="Calibri" w:cs="Arial"/>
      <w:b/>
      <w:color w:val="407EC9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6E10BF"/>
    <w:pPr>
      <w:numPr>
        <w:numId w:val="3"/>
      </w:numPr>
      <w:spacing w:after="360"/>
    </w:pPr>
    <w:rPr>
      <w:b/>
      <w:i/>
      <w:caps/>
      <w:color w:val="407EC9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6E10BF"/>
    <w:rPr>
      <w:b/>
      <w:i/>
      <w:caps/>
      <w:color w:val="407EC9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6E10BF"/>
    <w:pPr>
      <w:numPr>
        <w:numId w:val="11"/>
      </w:numPr>
      <w:spacing w:before="120" w:after="120" w:line="240" w:lineRule="auto"/>
    </w:pPr>
    <w:rPr>
      <w:rFonts w:eastAsia="Calibri" w:cs="Calibri"/>
      <w:b/>
      <w:bCs/>
      <w:caps/>
      <w:color w:val="407EC9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6E10BF"/>
    <w:pPr>
      <w:numPr>
        <w:ilvl w:val="1"/>
        <w:numId w:val="11"/>
      </w:numPr>
      <w:spacing w:before="120" w:after="120" w:line="240" w:lineRule="auto"/>
    </w:pPr>
    <w:rPr>
      <w:rFonts w:eastAsia="Calibri" w:cs="Calibri"/>
      <w:b/>
      <w:caps/>
      <w:color w:val="407EC9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6E10BF"/>
    <w:pPr>
      <w:numPr>
        <w:ilvl w:val="2"/>
        <w:numId w:val="11"/>
      </w:numPr>
      <w:spacing w:before="120" w:after="120" w:line="240" w:lineRule="auto"/>
    </w:pPr>
    <w:rPr>
      <w:rFonts w:eastAsia="Calibri" w:cs="Calibri"/>
      <w:b/>
      <w:smallCaps/>
      <w:color w:val="407EC9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6E10BF"/>
    <w:pPr>
      <w:numPr>
        <w:ilvl w:val="3"/>
        <w:numId w:val="11"/>
      </w:numPr>
      <w:spacing w:before="120" w:after="120" w:line="240" w:lineRule="auto"/>
    </w:pPr>
    <w:rPr>
      <w:rFonts w:eastAsia="Calibri" w:cs="Calibri"/>
      <w:b/>
      <w:color w:val="407EC9"/>
      <w:sz w:val="22"/>
      <w:lang w:eastAsia="en-GB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unhideWhenUsed/>
    <w:rsid w:val="00CF49C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F49CC"/>
    <w:rPr>
      <w:sz w:val="16"/>
      <w:szCs w:val="16"/>
      <w:lang w:val="en-GB"/>
    </w:rPr>
  </w:style>
  <w:style w:type="paragraph" w:customStyle="1" w:styleId="InsetList">
    <w:name w:val="Inset List"/>
    <w:basedOn w:val="Normal"/>
    <w:rsid w:val="006E10BF"/>
    <w:pPr>
      <w:numPr>
        <w:numId w:val="9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CF49CC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customStyle="1" w:styleId="Reference">
    <w:name w:val="Reference"/>
    <w:basedOn w:val="Normal"/>
    <w:qFormat/>
    <w:rsid w:val="006E10BF"/>
    <w:pPr>
      <w:numPr>
        <w:numId w:val="17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qFormat/>
    <w:rsid w:val="006E10BF"/>
    <w:pPr>
      <w:numPr>
        <w:numId w:val="6"/>
      </w:numPr>
      <w:tabs>
        <w:tab w:val="left" w:pos="851"/>
      </w:tabs>
      <w:spacing w:after="240"/>
      <w:ind w:left="851" w:hanging="851"/>
    </w:pPr>
  </w:style>
  <w:style w:type="paragraph" w:styleId="ListNumber">
    <w:name w:val="List Number"/>
    <w:basedOn w:val="Normal"/>
    <w:semiHidden/>
    <w:rsid w:val="006E10BF"/>
    <w:pPr>
      <w:numPr>
        <w:numId w:val="14"/>
      </w:numPr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3621C3"/>
    <w:pPr>
      <w:tabs>
        <w:tab w:val="right" w:leader="dot" w:pos="10195"/>
      </w:tabs>
      <w:ind w:left="1134" w:right="425" w:hanging="1134"/>
    </w:pPr>
    <w:rPr>
      <w:b/>
      <w:color w:val="00558C"/>
      <w:sz w:val="22"/>
    </w:rPr>
  </w:style>
  <w:style w:type="paragraph" w:styleId="FootnoteText">
    <w:name w:val="footnote text"/>
    <w:basedOn w:val="Normal"/>
    <w:link w:val="FootnoteTextChar"/>
    <w:unhideWhenUsed/>
    <w:rsid w:val="00332A7B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32A7B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CF49CC"/>
    <w:rPr>
      <w:vertAlign w:val="superscript"/>
    </w:rPr>
  </w:style>
  <w:style w:type="character" w:styleId="PageNumber">
    <w:name w:val="page number"/>
    <w:rsid w:val="006C48F9"/>
    <w:rPr>
      <w:rFonts w:asciiTheme="minorHAnsi" w:hAnsiTheme="minorHAnsi"/>
      <w:sz w:val="15"/>
    </w:rPr>
  </w:style>
  <w:style w:type="paragraph" w:customStyle="1" w:styleId="Footereditionno">
    <w:name w:val="Footer edition no."/>
    <w:basedOn w:val="Normal"/>
    <w:rsid w:val="00F74309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6E10BF"/>
    <w:pPr>
      <w:numPr>
        <w:ilvl w:val="1"/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numbering" w:styleId="ArticleSection">
    <w:name w:val="Outline List 3"/>
    <w:basedOn w:val="NoList"/>
    <w:rsid w:val="006E10BF"/>
    <w:pPr>
      <w:numPr>
        <w:numId w:val="7"/>
      </w:numPr>
    </w:pPr>
  </w:style>
  <w:style w:type="paragraph" w:styleId="TOC5">
    <w:name w:val="toc 5"/>
    <w:basedOn w:val="Normal"/>
    <w:next w:val="Normal"/>
    <w:autoRedefine/>
    <w:uiPriority w:val="39"/>
    <w:rsid w:val="007E28D0"/>
    <w:pPr>
      <w:tabs>
        <w:tab w:val="right" w:leader="dot" w:pos="10206"/>
      </w:tabs>
      <w:spacing w:before="60" w:after="60" w:line="240" w:lineRule="auto"/>
      <w:ind w:left="1843" w:hanging="1418"/>
    </w:pPr>
    <w:rPr>
      <w:rFonts w:eastAsia="Times New Roman" w:cs="Times New Roman"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CF49CC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CF49CC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CF49CC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CF49CC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Listi">
    <w:name w:val="List i"/>
    <w:basedOn w:val="Normal"/>
    <w:qFormat/>
    <w:rsid w:val="006E10BF"/>
    <w:pPr>
      <w:numPr>
        <w:ilvl w:val="2"/>
        <w:numId w:val="19"/>
      </w:numPr>
      <w:spacing w:after="120"/>
    </w:pPr>
    <w:rPr>
      <w:sz w:val="20"/>
    </w:rPr>
  </w:style>
  <w:style w:type="paragraph" w:customStyle="1" w:styleId="Listitext">
    <w:name w:val="List i text"/>
    <w:basedOn w:val="Normal"/>
    <w:rsid w:val="0053692E"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qFormat/>
    <w:rsid w:val="00C222B4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C222B4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6E10BF"/>
    <w:pPr>
      <w:numPr>
        <w:numId w:val="16"/>
      </w:numPr>
      <w:spacing w:after="120" w:line="240" w:lineRule="auto"/>
      <w:ind w:left="1276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CF49CC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6E10BF"/>
    <w:pPr>
      <w:numPr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53692E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styleId="NormalWeb">
    <w:name w:val="Normal (Web)"/>
    <w:basedOn w:val="Normal"/>
    <w:uiPriority w:val="99"/>
    <w:rsid w:val="00CF49CC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">
    <w:name w:val="Equation"/>
    <w:basedOn w:val="Normal"/>
    <w:next w:val="BodyText"/>
    <w:qFormat/>
    <w:rsid w:val="006E10BF"/>
    <w:pPr>
      <w:keepNext/>
      <w:numPr>
        <w:numId w:val="8"/>
      </w:numPr>
      <w:spacing w:after="120" w:line="240" w:lineRule="auto"/>
    </w:pPr>
    <w:rPr>
      <w:rFonts w:eastAsia="Times New Roman" w:cs="Times New Roman"/>
      <w:i/>
      <w:sz w:val="22"/>
      <w:szCs w:val="24"/>
      <w:u w:val="single"/>
    </w:rPr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6E10BF"/>
    <w:pPr>
      <w:numPr>
        <w:numId w:val="5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6E10BF"/>
  </w:style>
  <w:style w:type="paragraph" w:customStyle="1" w:styleId="Figurecaption">
    <w:name w:val="Figure caption"/>
    <w:basedOn w:val="Caption"/>
    <w:next w:val="Normal"/>
    <w:qFormat/>
    <w:rsid w:val="006E10BF"/>
    <w:pPr>
      <w:numPr>
        <w:numId w:val="10"/>
      </w:numPr>
      <w:spacing w:before="240" w:after="240"/>
    </w:pPr>
  </w:style>
  <w:style w:type="paragraph" w:customStyle="1" w:styleId="AnnexBHead1">
    <w:name w:val="Annex B Head 1"/>
    <w:basedOn w:val="AnnexAHead1"/>
    <w:next w:val="Heading1separatationline"/>
    <w:rsid w:val="006E10BF"/>
    <w:pPr>
      <w:numPr>
        <w:numId w:val="13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6E10BF"/>
    <w:pPr>
      <w:numPr>
        <w:numId w:val="13"/>
      </w:numPr>
    </w:pPr>
  </w:style>
  <w:style w:type="paragraph" w:customStyle="1" w:styleId="AnnexBHead3">
    <w:name w:val="Annex B Head 3"/>
    <w:basedOn w:val="AnnexAHead3"/>
    <w:next w:val="BodyText"/>
    <w:rsid w:val="006E10BF"/>
    <w:pPr>
      <w:numPr>
        <w:numId w:val="4"/>
      </w:numPr>
    </w:pPr>
  </w:style>
  <w:style w:type="paragraph" w:customStyle="1" w:styleId="AnnexBHead4">
    <w:name w:val="Annex B Head 4"/>
    <w:basedOn w:val="AnnexAHead4"/>
    <w:next w:val="BodyText"/>
    <w:rsid w:val="006E10BF"/>
    <w:pPr>
      <w:numPr>
        <w:numId w:val="4"/>
      </w:numPr>
    </w:pPr>
  </w:style>
  <w:style w:type="paragraph" w:customStyle="1" w:styleId="Tableheading">
    <w:name w:val="Table heading"/>
    <w:basedOn w:val="Normal"/>
    <w:qFormat/>
    <w:rsid w:val="00414698"/>
    <w:pPr>
      <w:spacing w:before="60" w:after="60"/>
      <w:ind w:left="113" w:right="113"/>
    </w:pPr>
    <w:rPr>
      <w:b/>
      <w:color w:val="407EC9"/>
      <w:sz w:val="20"/>
      <w:lang w:val="en-US"/>
    </w:rPr>
  </w:style>
  <w:style w:type="paragraph" w:customStyle="1" w:styleId="Appendix">
    <w:name w:val="Appendix"/>
    <w:basedOn w:val="Annex"/>
    <w:next w:val="Normal"/>
    <w:rsid w:val="006E10BF"/>
    <w:pPr>
      <w:numPr>
        <w:numId w:val="18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paragraph" w:customStyle="1" w:styleId="Footerlandscape">
    <w:name w:val="Footer landscape"/>
    <w:basedOn w:val="Normal"/>
    <w:rsid w:val="00C716E5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6038D"/>
    <w:rPr>
      <w:caps/>
      <w:color w:val="00558C"/>
      <w:sz w:val="50"/>
    </w:rPr>
  </w:style>
  <w:style w:type="paragraph" w:customStyle="1" w:styleId="Documentdate">
    <w:name w:val="Document date"/>
    <w:basedOn w:val="Normal"/>
    <w:rsid w:val="004E0BBB"/>
    <w:rPr>
      <w:b/>
      <w:color w:val="00558C"/>
      <w:sz w:val="28"/>
    </w:rPr>
  </w:style>
  <w:style w:type="paragraph" w:customStyle="1" w:styleId="Footerportrait">
    <w:name w:val="Footer portrait"/>
    <w:basedOn w:val="Normal"/>
    <w:rsid w:val="00C716E5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E21A27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B643DF"/>
    <w:rPr>
      <w:color w:val="808080"/>
    </w:rPr>
  </w:style>
  <w:style w:type="paragraph" w:customStyle="1" w:styleId="Style1">
    <w:name w:val="Style1"/>
    <w:basedOn w:val="Tableheading"/>
    <w:rsid w:val="00982A22"/>
  </w:style>
  <w:style w:type="paragraph" w:customStyle="1" w:styleId="Style2">
    <w:name w:val="Style2"/>
    <w:basedOn w:val="TOC3"/>
    <w:autoRedefine/>
    <w:rsid w:val="009E433C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ationline"/>
    <w:rsid w:val="00AB76B7"/>
    <w:pPr>
      <w:ind w:right="14317"/>
    </w:pPr>
  </w:style>
  <w:style w:type="paragraph" w:customStyle="1" w:styleId="AnnexCHead1">
    <w:name w:val="Annex C Head 1"/>
    <w:basedOn w:val="Normal"/>
    <w:next w:val="Heading1separatationline"/>
    <w:rsid w:val="00A10EBA"/>
    <w:pPr>
      <w:numPr>
        <w:numId w:val="21"/>
      </w:numPr>
    </w:pPr>
    <w:rPr>
      <w:b/>
      <w:caps/>
      <w:color w:val="407EC9"/>
      <w:sz w:val="28"/>
    </w:rPr>
  </w:style>
  <w:style w:type="paragraph" w:customStyle="1" w:styleId="AnnexCHead2">
    <w:name w:val="Annex C Head 2"/>
    <w:basedOn w:val="Normal"/>
    <w:next w:val="Heading2separationline"/>
    <w:rsid w:val="00A10EBA"/>
    <w:pPr>
      <w:numPr>
        <w:ilvl w:val="1"/>
        <w:numId w:val="21"/>
      </w:numPr>
    </w:pPr>
    <w:rPr>
      <w:b/>
      <w:caps/>
      <w:color w:val="407EC9"/>
      <w:sz w:val="24"/>
    </w:rPr>
  </w:style>
  <w:style w:type="paragraph" w:customStyle="1" w:styleId="AnnexCHead3">
    <w:name w:val="Annex C Head 3"/>
    <w:basedOn w:val="Normal"/>
    <w:rsid w:val="00A10EBA"/>
    <w:pPr>
      <w:numPr>
        <w:ilvl w:val="2"/>
        <w:numId w:val="21"/>
      </w:numPr>
      <w:spacing w:before="120" w:after="120"/>
    </w:pPr>
    <w:rPr>
      <w:b/>
      <w:smallCaps/>
      <w:color w:val="407EC9"/>
      <w:sz w:val="22"/>
    </w:rPr>
  </w:style>
  <w:style w:type="paragraph" w:customStyle="1" w:styleId="AnnexCHead4">
    <w:name w:val="Annex C Head 4"/>
    <w:basedOn w:val="Normal"/>
    <w:next w:val="BodyText"/>
    <w:rsid w:val="00A10EBA"/>
    <w:pPr>
      <w:numPr>
        <w:ilvl w:val="3"/>
        <w:numId w:val="21"/>
      </w:numPr>
      <w:spacing w:before="120" w:after="120"/>
    </w:pPr>
    <w:rPr>
      <w:b/>
      <w:color w:val="407EC9"/>
      <w:sz w:val="22"/>
      <w:lang w:eastAsia="de-DE"/>
    </w:rPr>
  </w:style>
  <w:style w:type="paragraph" w:customStyle="1" w:styleId="AnnexDHead1">
    <w:name w:val="Annex D Head 1"/>
    <w:basedOn w:val="Normal"/>
    <w:next w:val="Heading1separatationline"/>
    <w:rsid w:val="006E10BF"/>
    <w:pPr>
      <w:numPr>
        <w:numId w:val="20"/>
      </w:numPr>
    </w:pPr>
    <w:rPr>
      <w:b/>
      <w:caps/>
      <w:color w:val="407EC9"/>
      <w:sz w:val="28"/>
      <w:lang w:eastAsia="de-DE"/>
    </w:rPr>
  </w:style>
  <w:style w:type="paragraph" w:customStyle="1" w:styleId="ANNEXDHEAD2">
    <w:name w:val="ANNEX D HEAD 2"/>
    <w:basedOn w:val="BodyText"/>
    <w:next w:val="Heading2separationline"/>
    <w:rsid w:val="006E10BF"/>
    <w:pPr>
      <w:numPr>
        <w:ilvl w:val="1"/>
        <w:numId w:val="20"/>
      </w:numPr>
      <w:spacing w:before="120"/>
    </w:pPr>
    <w:rPr>
      <w:b/>
      <w:color w:val="407EC9"/>
      <w:sz w:val="24"/>
      <w:lang w:eastAsia="de-DE"/>
    </w:rPr>
  </w:style>
  <w:style w:type="paragraph" w:customStyle="1" w:styleId="AnnexDHead3">
    <w:name w:val="Annex D Head 3"/>
    <w:basedOn w:val="BodyText"/>
    <w:rsid w:val="006E10BF"/>
    <w:pPr>
      <w:numPr>
        <w:ilvl w:val="2"/>
        <w:numId w:val="20"/>
      </w:numPr>
    </w:pPr>
    <w:rPr>
      <w:b/>
      <w:smallCaps/>
      <w:color w:val="407EC9"/>
      <w:lang w:eastAsia="de-DE"/>
    </w:rPr>
  </w:style>
  <w:style w:type="paragraph" w:customStyle="1" w:styleId="AnnexDHead4">
    <w:name w:val="Annex D Head 4"/>
    <w:basedOn w:val="Normal"/>
    <w:next w:val="BodyText"/>
    <w:rsid w:val="006E10BF"/>
    <w:pPr>
      <w:numPr>
        <w:ilvl w:val="3"/>
        <w:numId w:val="20"/>
      </w:numPr>
      <w:spacing w:before="120" w:after="120"/>
    </w:pPr>
    <w:rPr>
      <w:color w:val="407EC9"/>
      <w:sz w:val="22"/>
    </w:rPr>
  </w:style>
  <w:style w:type="paragraph" w:customStyle="1" w:styleId="Acronym">
    <w:name w:val="Acronym"/>
    <w:basedOn w:val="Normal"/>
    <w:qFormat/>
    <w:rsid w:val="00CB137B"/>
    <w:pPr>
      <w:spacing w:after="60"/>
      <w:ind w:left="1418" w:hanging="1418"/>
    </w:pPr>
    <w:rPr>
      <w:sz w:val="22"/>
    </w:rPr>
  </w:style>
  <w:style w:type="paragraph" w:customStyle="1" w:styleId="ANNEXEHEAD1">
    <w:name w:val="ANNEX E HEAD 1"/>
    <w:basedOn w:val="Normal"/>
    <w:next w:val="Heading1separatationline"/>
    <w:rsid w:val="009D25B8"/>
    <w:pPr>
      <w:numPr>
        <w:numId w:val="22"/>
      </w:numPr>
    </w:pPr>
    <w:rPr>
      <w:b/>
      <w:color w:val="407EC9"/>
      <w:sz w:val="28"/>
    </w:rPr>
  </w:style>
  <w:style w:type="paragraph" w:customStyle="1" w:styleId="ANNEXEHEAD2">
    <w:name w:val="ANNEX E HEAD 2"/>
    <w:basedOn w:val="Normal"/>
    <w:next w:val="Heading2separationline"/>
    <w:rsid w:val="009D25B8"/>
    <w:pPr>
      <w:numPr>
        <w:ilvl w:val="1"/>
        <w:numId w:val="22"/>
      </w:numPr>
    </w:pPr>
    <w:rPr>
      <w:b/>
      <w:color w:val="407EC9"/>
      <w:sz w:val="24"/>
    </w:rPr>
  </w:style>
  <w:style w:type="paragraph" w:customStyle="1" w:styleId="ANNEXEHEAD3">
    <w:name w:val="ANNEX E HEAD 3"/>
    <w:basedOn w:val="Normal"/>
    <w:next w:val="BodyText"/>
    <w:rsid w:val="009D25B8"/>
    <w:pPr>
      <w:numPr>
        <w:ilvl w:val="2"/>
        <w:numId w:val="22"/>
      </w:numPr>
    </w:pPr>
    <w:rPr>
      <w:b/>
      <w:color w:val="407EC9"/>
      <w:sz w:val="22"/>
    </w:rPr>
  </w:style>
  <w:style w:type="paragraph" w:customStyle="1" w:styleId="AnnexEHead4">
    <w:name w:val="Annex E Head 4"/>
    <w:basedOn w:val="Normal"/>
    <w:next w:val="BodyText"/>
    <w:rsid w:val="009D25B8"/>
    <w:pPr>
      <w:numPr>
        <w:ilvl w:val="3"/>
        <w:numId w:val="23"/>
      </w:numPr>
    </w:pPr>
    <w:rPr>
      <w:b/>
      <w:color w:val="407EC9"/>
      <w:sz w:val="22"/>
    </w:rPr>
  </w:style>
  <w:style w:type="paragraph" w:customStyle="1" w:styleId="ANNEXFHEAD1">
    <w:name w:val="ANNEX F HEAD 1"/>
    <w:basedOn w:val="Normal"/>
    <w:next w:val="Heading1separatationline"/>
    <w:rsid w:val="009D25B8"/>
    <w:pPr>
      <w:numPr>
        <w:numId w:val="24"/>
      </w:numPr>
    </w:pPr>
    <w:rPr>
      <w:b/>
      <w:color w:val="407EC9"/>
      <w:sz w:val="28"/>
    </w:rPr>
  </w:style>
  <w:style w:type="paragraph" w:customStyle="1" w:styleId="ANNEXFHEAD2">
    <w:name w:val="ANNEX F HEAD 2"/>
    <w:basedOn w:val="Normal"/>
    <w:next w:val="Heading2separationline"/>
    <w:rsid w:val="009D25B8"/>
    <w:pPr>
      <w:numPr>
        <w:ilvl w:val="1"/>
        <w:numId w:val="24"/>
      </w:numPr>
    </w:pPr>
    <w:rPr>
      <w:b/>
      <w:color w:val="407EC9"/>
      <w:sz w:val="24"/>
    </w:rPr>
  </w:style>
  <w:style w:type="paragraph" w:customStyle="1" w:styleId="ANNEXFHEAD3">
    <w:name w:val="ANNEX F HEAD 3"/>
    <w:basedOn w:val="Normal"/>
    <w:next w:val="BodyText"/>
    <w:rsid w:val="009D25B8"/>
    <w:pPr>
      <w:numPr>
        <w:ilvl w:val="2"/>
        <w:numId w:val="24"/>
      </w:numPr>
    </w:pPr>
    <w:rPr>
      <w:b/>
      <w:smallCaps/>
      <w:color w:val="407EC9"/>
      <w:sz w:val="22"/>
    </w:rPr>
  </w:style>
  <w:style w:type="paragraph" w:customStyle="1" w:styleId="AnnexFHead4">
    <w:name w:val="Annex F Head 4"/>
    <w:basedOn w:val="Normal"/>
    <w:next w:val="BodyText"/>
    <w:rsid w:val="009D25B8"/>
    <w:pPr>
      <w:numPr>
        <w:ilvl w:val="3"/>
        <w:numId w:val="24"/>
      </w:numPr>
    </w:pPr>
    <w:rPr>
      <w:b/>
      <w:color w:val="407EC9"/>
      <w:sz w:val="22"/>
    </w:rPr>
  </w:style>
  <w:style w:type="paragraph" w:customStyle="1" w:styleId="ANNEXGHEAD1">
    <w:name w:val="ANNEX G HEAD 1"/>
    <w:basedOn w:val="Normal"/>
    <w:next w:val="Heading1separatationline"/>
    <w:rsid w:val="009D25B8"/>
    <w:pPr>
      <w:numPr>
        <w:numId w:val="25"/>
      </w:numPr>
    </w:pPr>
    <w:rPr>
      <w:b/>
      <w:color w:val="407EC9"/>
      <w:sz w:val="28"/>
    </w:rPr>
  </w:style>
  <w:style w:type="paragraph" w:customStyle="1" w:styleId="ANNEXGHEAD2">
    <w:name w:val="ANNEX G HEAD 2"/>
    <w:basedOn w:val="Normal"/>
    <w:next w:val="Heading2separationline"/>
    <w:rsid w:val="009D25B8"/>
    <w:pPr>
      <w:numPr>
        <w:ilvl w:val="1"/>
        <w:numId w:val="25"/>
      </w:numPr>
    </w:pPr>
    <w:rPr>
      <w:b/>
      <w:color w:val="407EC9"/>
      <w:sz w:val="24"/>
    </w:rPr>
  </w:style>
  <w:style w:type="paragraph" w:customStyle="1" w:styleId="ANNEXGHEAD3">
    <w:name w:val="ANNEX G HEAD 3"/>
    <w:basedOn w:val="Normal"/>
    <w:next w:val="BodyText"/>
    <w:rsid w:val="009D25B8"/>
    <w:pPr>
      <w:numPr>
        <w:ilvl w:val="2"/>
        <w:numId w:val="25"/>
      </w:numPr>
    </w:pPr>
    <w:rPr>
      <w:b/>
      <w:smallCaps/>
      <w:color w:val="407EC9"/>
      <w:sz w:val="22"/>
    </w:rPr>
  </w:style>
  <w:style w:type="paragraph" w:customStyle="1" w:styleId="AnnexGHead4">
    <w:name w:val="Annex G Head 4"/>
    <w:basedOn w:val="Normal"/>
    <w:next w:val="BodyText"/>
    <w:rsid w:val="009D25B8"/>
    <w:pPr>
      <w:numPr>
        <w:ilvl w:val="3"/>
        <w:numId w:val="25"/>
      </w:numPr>
    </w:pPr>
    <w:rPr>
      <w:b/>
      <w:color w:val="407EC9"/>
      <w:sz w:val="22"/>
    </w:rPr>
  </w:style>
  <w:style w:type="paragraph" w:customStyle="1" w:styleId="AnnexHHead1">
    <w:name w:val="Annex H Head 1"/>
    <w:basedOn w:val="Normal"/>
    <w:next w:val="Heading1separatationline"/>
    <w:rsid w:val="009D25B8"/>
    <w:pPr>
      <w:numPr>
        <w:numId w:val="26"/>
      </w:numPr>
    </w:pPr>
    <w:rPr>
      <w:b/>
      <w:caps/>
      <w:color w:val="407EC9"/>
      <w:sz w:val="28"/>
    </w:rPr>
  </w:style>
  <w:style w:type="paragraph" w:customStyle="1" w:styleId="AnnexHHead2">
    <w:name w:val="Annex H Head 2"/>
    <w:basedOn w:val="Normal"/>
    <w:next w:val="Heading2separationline"/>
    <w:rsid w:val="009D25B8"/>
    <w:pPr>
      <w:numPr>
        <w:ilvl w:val="1"/>
        <w:numId w:val="26"/>
      </w:numPr>
    </w:pPr>
    <w:rPr>
      <w:b/>
      <w:caps/>
      <w:color w:val="407EC9"/>
      <w:sz w:val="24"/>
    </w:rPr>
  </w:style>
  <w:style w:type="paragraph" w:customStyle="1" w:styleId="AnnexHHead3">
    <w:name w:val="Annex H Head 3"/>
    <w:basedOn w:val="Normal"/>
    <w:rsid w:val="009D25B8"/>
    <w:pPr>
      <w:numPr>
        <w:ilvl w:val="2"/>
        <w:numId w:val="26"/>
      </w:numPr>
    </w:pPr>
    <w:rPr>
      <w:b/>
      <w:color w:val="407EC9"/>
      <w:sz w:val="22"/>
    </w:rPr>
  </w:style>
  <w:style w:type="paragraph" w:customStyle="1" w:styleId="AnnexHHead4">
    <w:name w:val="Annex H Head 4"/>
    <w:basedOn w:val="Normal"/>
    <w:next w:val="BodyText"/>
    <w:rsid w:val="009D25B8"/>
    <w:pPr>
      <w:numPr>
        <w:ilvl w:val="3"/>
        <w:numId w:val="26"/>
      </w:numPr>
    </w:pPr>
    <w:rPr>
      <w:b/>
      <w:color w:val="407EC9"/>
      <w:sz w:val="22"/>
    </w:rPr>
  </w:style>
  <w:style w:type="paragraph" w:customStyle="1" w:styleId="AnnexIHead1">
    <w:name w:val="Annex I Head 1"/>
    <w:basedOn w:val="Normal"/>
    <w:next w:val="Heading1separatationline"/>
    <w:rsid w:val="009D25B8"/>
    <w:pPr>
      <w:numPr>
        <w:numId w:val="27"/>
      </w:numPr>
    </w:pPr>
    <w:rPr>
      <w:b/>
      <w:caps/>
      <w:color w:val="407EC9"/>
      <w:sz w:val="28"/>
    </w:rPr>
  </w:style>
  <w:style w:type="paragraph" w:customStyle="1" w:styleId="AnnexIHead2">
    <w:name w:val="Annex I Head 2"/>
    <w:basedOn w:val="Normal"/>
    <w:next w:val="Heading2separationline"/>
    <w:rsid w:val="009D25B8"/>
    <w:pPr>
      <w:numPr>
        <w:ilvl w:val="1"/>
        <w:numId w:val="27"/>
      </w:numPr>
    </w:pPr>
    <w:rPr>
      <w:b/>
      <w:caps/>
      <w:color w:val="407EC9"/>
      <w:sz w:val="24"/>
    </w:rPr>
  </w:style>
  <w:style w:type="paragraph" w:customStyle="1" w:styleId="AnnexIHead3">
    <w:name w:val="Annex I Head 3"/>
    <w:basedOn w:val="Normal"/>
    <w:next w:val="BodyText"/>
    <w:rsid w:val="009D25B8"/>
    <w:pPr>
      <w:numPr>
        <w:ilvl w:val="2"/>
        <w:numId w:val="27"/>
      </w:numPr>
    </w:pPr>
    <w:rPr>
      <w:b/>
      <w:smallCaps/>
      <w:color w:val="407EC9"/>
      <w:sz w:val="22"/>
    </w:rPr>
  </w:style>
  <w:style w:type="paragraph" w:customStyle="1" w:styleId="AnnexIHead4">
    <w:name w:val="Annex I Head 4"/>
    <w:basedOn w:val="Normal"/>
    <w:next w:val="BodyText"/>
    <w:rsid w:val="009D25B8"/>
    <w:pPr>
      <w:numPr>
        <w:ilvl w:val="3"/>
        <w:numId w:val="27"/>
      </w:numPr>
    </w:pPr>
    <w:rPr>
      <w:b/>
      <w:color w:val="407EC9"/>
      <w:sz w:val="22"/>
    </w:rPr>
  </w:style>
  <w:style w:type="paragraph" w:customStyle="1" w:styleId="AnnexJHead1">
    <w:name w:val="Annex J Head 1"/>
    <w:basedOn w:val="Normal"/>
    <w:next w:val="Heading1separatationline"/>
    <w:rsid w:val="009D25B8"/>
    <w:pPr>
      <w:numPr>
        <w:numId w:val="28"/>
      </w:numPr>
    </w:pPr>
    <w:rPr>
      <w:b/>
      <w:caps/>
      <w:color w:val="407EC9"/>
      <w:sz w:val="28"/>
    </w:rPr>
  </w:style>
  <w:style w:type="paragraph" w:customStyle="1" w:styleId="AnnexJHead2">
    <w:name w:val="Annex J Head 2"/>
    <w:basedOn w:val="Normal"/>
    <w:next w:val="Heading2separationline"/>
    <w:rsid w:val="009D25B8"/>
    <w:pPr>
      <w:numPr>
        <w:ilvl w:val="1"/>
        <w:numId w:val="28"/>
      </w:numPr>
    </w:pPr>
    <w:rPr>
      <w:b/>
      <w:caps/>
      <w:color w:val="407EC9"/>
      <w:sz w:val="24"/>
    </w:rPr>
  </w:style>
  <w:style w:type="paragraph" w:customStyle="1" w:styleId="AnnexJHead3">
    <w:name w:val="Annex J Head 3"/>
    <w:basedOn w:val="Normal"/>
    <w:next w:val="BodyText"/>
    <w:rsid w:val="009D25B8"/>
    <w:pPr>
      <w:numPr>
        <w:ilvl w:val="2"/>
        <w:numId w:val="28"/>
      </w:numPr>
    </w:pPr>
    <w:rPr>
      <w:b/>
      <w:smallCaps/>
      <w:color w:val="407EC9"/>
      <w:sz w:val="22"/>
    </w:rPr>
  </w:style>
  <w:style w:type="paragraph" w:customStyle="1" w:styleId="AnnexJHead4">
    <w:name w:val="Annex J Head 4"/>
    <w:basedOn w:val="Normal"/>
    <w:next w:val="BodyText"/>
    <w:rsid w:val="009D25B8"/>
    <w:pPr>
      <w:numPr>
        <w:ilvl w:val="3"/>
        <w:numId w:val="28"/>
      </w:numPr>
    </w:pPr>
    <w:rPr>
      <w:b/>
      <w:color w:val="407EC9"/>
      <w:sz w:val="22"/>
    </w:rPr>
  </w:style>
  <w:style w:type="paragraph" w:customStyle="1" w:styleId="AnnexKHead1">
    <w:name w:val="Annex K Head 1"/>
    <w:basedOn w:val="Normal"/>
    <w:next w:val="Heading1separatationline"/>
    <w:rsid w:val="009D25B8"/>
    <w:pPr>
      <w:numPr>
        <w:numId w:val="29"/>
      </w:numPr>
    </w:pPr>
    <w:rPr>
      <w:b/>
      <w:caps/>
      <w:color w:val="407EC9"/>
      <w:sz w:val="28"/>
    </w:rPr>
  </w:style>
  <w:style w:type="paragraph" w:customStyle="1" w:styleId="AnnexKHead2">
    <w:name w:val="Annex K Head 2"/>
    <w:basedOn w:val="Normal"/>
    <w:next w:val="Heading2separationline"/>
    <w:rsid w:val="009D25B8"/>
    <w:pPr>
      <w:numPr>
        <w:ilvl w:val="1"/>
        <w:numId w:val="29"/>
      </w:numPr>
    </w:pPr>
    <w:rPr>
      <w:b/>
      <w:caps/>
      <w:color w:val="407EC9"/>
      <w:sz w:val="24"/>
    </w:rPr>
  </w:style>
  <w:style w:type="paragraph" w:customStyle="1" w:styleId="AnnexKHead3">
    <w:name w:val="Annex K Head 3"/>
    <w:basedOn w:val="Normal"/>
    <w:next w:val="BodyText"/>
    <w:rsid w:val="009D25B8"/>
    <w:pPr>
      <w:numPr>
        <w:ilvl w:val="2"/>
        <w:numId w:val="29"/>
      </w:numPr>
    </w:pPr>
    <w:rPr>
      <w:b/>
      <w:smallCaps/>
      <w:color w:val="407EC9"/>
      <w:sz w:val="22"/>
    </w:rPr>
  </w:style>
  <w:style w:type="paragraph" w:customStyle="1" w:styleId="AnnexKHead4">
    <w:name w:val="Annex K Head 4"/>
    <w:basedOn w:val="Normal"/>
    <w:next w:val="BodyText"/>
    <w:rsid w:val="009D25B8"/>
    <w:pPr>
      <w:numPr>
        <w:ilvl w:val="3"/>
        <w:numId w:val="29"/>
      </w:numPr>
    </w:pPr>
    <w:rPr>
      <w:b/>
      <w:color w:val="407EC9"/>
      <w:sz w:val="22"/>
    </w:rPr>
  </w:style>
  <w:style w:type="paragraph" w:customStyle="1" w:styleId="AnnexLHead1">
    <w:name w:val="Annex L Head 1"/>
    <w:basedOn w:val="Normal"/>
    <w:next w:val="Heading1separatationline"/>
    <w:rsid w:val="009D25B8"/>
    <w:pPr>
      <w:numPr>
        <w:numId w:val="30"/>
      </w:numPr>
    </w:pPr>
    <w:rPr>
      <w:b/>
      <w:caps/>
      <w:color w:val="407EC9"/>
      <w:sz w:val="28"/>
    </w:rPr>
  </w:style>
  <w:style w:type="paragraph" w:customStyle="1" w:styleId="AnnexLHead2">
    <w:name w:val="Annex L Head 2"/>
    <w:basedOn w:val="Normal"/>
    <w:next w:val="BodyText"/>
    <w:rsid w:val="009D25B8"/>
    <w:pPr>
      <w:numPr>
        <w:ilvl w:val="1"/>
        <w:numId w:val="30"/>
      </w:numPr>
    </w:pPr>
    <w:rPr>
      <w:b/>
      <w:caps/>
      <w:color w:val="407EC9"/>
      <w:sz w:val="24"/>
    </w:rPr>
  </w:style>
  <w:style w:type="paragraph" w:customStyle="1" w:styleId="AnnexLHead3">
    <w:name w:val="Annex L Head 3"/>
    <w:basedOn w:val="Normal"/>
    <w:next w:val="BodyText"/>
    <w:rsid w:val="009D25B8"/>
    <w:pPr>
      <w:numPr>
        <w:ilvl w:val="2"/>
        <w:numId w:val="30"/>
      </w:numPr>
    </w:pPr>
    <w:rPr>
      <w:b/>
      <w:smallCaps/>
      <w:color w:val="407EC9"/>
      <w:sz w:val="22"/>
    </w:rPr>
  </w:style>
  <w:style w:type="paragraph" w:customStyle="1" w:styleId="AnnexLHead4">
    <w:name w:val="Annex L Head 4"/>
    <w:basedOn w:val="Normal"/>
    <w:next w:val="BodyText"/>
    <w:rsid w:val="009D25B8"/>
    <w:pPr>
      <w:numPr>
        <w:ilvl w:val="3"/>
        <w:numId w:val="30"/>
      </w:numPr>
    </w:pPr>
    <w:rPr>
      <w:b/>
      <w:color w:val="407EC9"/>
      <w:sz w:val="22"/>
    </w:rPr>
  </w:style>
  <w:style w:type="paragraph" w:customStyle="1" w:styleId="AnnexMHead1">
    <w:name w:val="Annex M Head 1"/>
    <w:basedOn w:val="Normal"/>
    <w:next w:val="Heading1separatationline"/>
    <w:rsid w:val="009D25B8"/>
    <w:pPr>
      <w:numPr>
        <w:numId w:val="31"/>
      </w:numPr>
    </w:pPr>
    <w:rPr>
      <w:b/>
      <w:caps/>
      <w:color w:val="407EC9"/>
      <w:sz w:val="28"/>
    </w:rPr>
  </w:style>
  <w:style w:type="paragraph" w:customStyle="1" w:styleId="AnnexMHead2">
    <w:name w:val="Annex M Head 2"/>
    <w:basedOn w:val="Normal"/>
    <w:next w:val="Heading2separationline"/>
    <w:rsid w:val="009D25B8"/>
    <w:pPr>
      <w:numPr>
        <w:ilvl w:val="1"/>
        <w:numId w:val="31"/>
      </w:numPr>
    </w:pPr>
    <w:rPr>
      <w:b/>
      <w:caps/>
      <w:color w:val="407EC9"/>
      <w:sz w:val="24"/>
    </w:rPr>
  </w:style>
  <w:style w:type="paragraph" w:customStyle="1" w:styleId="AnnexMHead3">
    <w:name w:val="Annex M Head 3"/>
    <w:basedOn w:val="Normal"/>
    <w:next w:val="BodyText"/>
    <w:rsid w:val="009D25B8"/>
    <w:pPr>
      <w:numPr>
        <w:ilvl w:val="2"/>
        <w:numId w:val="31"/>
      </w:numPr>
    </w:pPr>
    <w:rPr>
      <w:b/>
      <w:smallCaps/>
      <w:color w:val="407EC9"/>
      <w:sz w:val="22"/>
    </w:rPr>
  </w:style>
  <w:style w:type="paragraph" w:customStyle="1" w:styleId="AnnexMHead4">
    <w:name w:val="Annex M Head 4"/>
    <w:basedOn w:val="Normal"/>
    <w:next w:val="BodyText"/>
    <w:rsid w:val="009D25B8"/>
    <w:pPr>
      <w:numPr>
        <w:ilvl w:val="3"/>
        <w:numId w:val="31"/>
      </w:numPr>
    </w:pPr>
    <w:rPr>
      <w:b/>
      <w:color w:val="407EC9"/>
      <w:sz w:val="22"/>
    </w:rPr>
  </w:style>
  <w:style w:type="paragraph" w:styleId="ListParagraph">
    <w:name w:val="List Paragraph"/>
    <w:basedOn w:val="Normal"/>
    <w:uiPriority w:val="34"/>
    <w:rsid w:val="00845A44"/>
    <w:pPr>
      <w:spacing w:line="240" w:lineRule="auto"/>
      <w:ind w:left="720"/>
      <w:contextualSpacing/>
    </w:pPr>
    <w:rPr>
      <w:rFonts w:ascii="Arial" w:eastAsia="Calibri" w:hAnsi="Arial" w:cs="Calibri"/>
      <w:sz w:val="22"/>
      <w:lang w:eastAsia="en-GB"/>
    </w:rPr>
  </w:style>
  <w:style w:type="paragraph" w:customStyle="1" w:styleId="Noting">
    <w:name w:val="Noting"/>
    <w:basedOn w:val="BodyText"/>
    <w:qFormat/>
    <w:rsid w:val="004E24C2"/>
    <w:pPr>
      <w:spacing w:before="120" w:after="240" w:line="240" w:lineRule="auto"/>
      <w:ind w:left="567"/>
      <w:jc w:val="both"/>
    </w:pPr>
    <w:rPr>
      <w:rFonts w:ascii="Calibri" w:eastAsia="Times New Roman" w:hAnsi="Calibri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unhideWhenUsed="0" w:qFormat="1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2" w:uiPriority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0" w:unhideWhenUsed="0"/>
    <w:lsdException w:name="Document Map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816F79"/>
    <w:pPr>
      <w:keepNext/>
      <w:keepLines/>
      <w:numPr>
        <w:numId w:val="15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407EC9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autoRedefine/>
    <w:qFormat/>
    <w:rsid w:val="00816F79"/>
    <w:pPr>
      <w:keepNext/>
      <w:keepLines/>
      <w:numPr>
        <w:ilvl w:val="1"/>
        <w:numId w:val="15"/>
      </w:numPr>
      <w:ind w:right="709"/>
      <w:outlineLvl w:val="1"/>
    </w:pPr>
    <w:rPr>
      <w:rFonts w:asciiTheme="majorHAnsi" w:eastAsiaTheme="majorEastAsia" w:hAnsiTheme="majorHAnsi" w:cstheme="majorBidi"/>
      <w:b/>
      <w:bCs/>
      <w:caps/>
      <w:color w:val="407EC9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816F79"/>
    <w:pPr>
      <w:keepNext/>
      <w:keepLines/>
      <w:numPr>
        <w:ilvl w:val="2"/>
        <w:numId w:val="15"/>
      </w:numPr>
      <w:spacing w:before="120" w:after="120"/>
      <w:ind w:right="851"/>
      <w:outlineLvl w:val="2"/>
    </w:pPr>
    <w:rPr>
      <w:rFonts w:asciiTheme="majorHAnsi" w:eastAsiaTheme="majorEastAsia" w:hAnsiTheme="majorHAnsi" w:cstheme="majorBidi"/>
      <w:b/>
      <w:bCs/>
      <w:smallCaps/>
      <w:color w:val="407EC9"/>
      <w:sz w:val="22"/>
    </w:rPr>
  </w:style>
  <w:style w:type="paragraph" w:styleId="Heading4">
    <w:name w:val="heading 4"/>
    <w:basedOn w:val="Normal"/>
    <w:next w:val="BodyText"/>
    <w:link w:val="Heading4Char"/>
    <w:qFormat/>
    <w:rsid w:val="00816F79"/>
    <w:pPr>
      <w:keepNext/>
      <w:keepLines/>
      <w:numPr>
        <w:ilvl w:val="3"/>
        <w:numId w:val="15"/>
      </w:numPr>
      <w:spacing w:before="120" w:after="120"/>
      <w:ind w:right="992"/>
      <w:outlineLvl w:val="3"/>
    </w:pPr>
    <w:rPr>
      <w:rFonts w:asciiTheme="majorHAnsi" w:eastAsiaTheme="majorEastAsia" w:hAnsiTheme="majorHAnsi" w:cstheme="majorBidi"/>
      <w:b/>
      <w:bCs/>
      <w:iCs/>
      <w:color w:val="407EC9"/>
      <w:sz w:val="22"/>
    </w:rPr>
  </w:style>
  <w:style w:type="paragraph" w:styleId="Heading5">
    <w:name w:val="heading 5"/>
    <w:basedOn w:val="Normal"/>
    <w:next w:val="Normal"/>
    <w:link w:val="Heading5Char"/>
    <w:rsid w:val="00CF49C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CF49C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CF49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CF49C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CF49C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CF49CC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CF49CC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6E10BF"/>
    <w:rPr>
      <w:rFonts w:asciiTheme="majorHAnsi" w:eastAsiaTheme="majorEastAsia" w:hAnsiTheme="majorHAnsi" w:cstheme="majorBidi"/>
      <w:b/>
      <w:bCs/>
      <w:caps/>
      <w:color w:val="407EC9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6E10BF"/>
    <w:rPr>
      <w:rFonts w:asciiTheme="majorHAnsi" w:eastAsiaTheme="majorEastAsia" w:hAnsiTheme="majorHAnsi" w:cstheme="majorBidi"/>
      <w:b/>
      <w:bCs/>
      <w:caps/>
      <w:color w:val="407EC9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6E10BF"/>
    <w:rPr>
      <w:rFonts w:asciiTheme="majorHAnsi" w:eastAsiaTheme="majorEastAsia" w:hAnsiTheme="majorHAnsi" w:cstheme="majorBidi"/>
      <w:b/>
      <w:bCs/>
      <w:smallCaps/>
      <w:color w:val="407EC9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6E10BF"/>
    <w:rPr>
      <w:rFonts w:asciiTheme="majorHAnsi" w:eastAsiaTheme="majorEastAsia" w:hAnsiTheme="majorHAnsi" w:cstheme="majorBidi"/>
      <w:b/>
      <w:bCs/>
      <w:iCs/>
      <w:color w:val="407EC9"/>
      <w:lang w:val="en-GB"/>
    </w:rPr>
  </w:style>
  <w:style w:type="character" w:customStyle="1" w:styleId="Heading5Char">
    <w:name w:val="Heading 5 Char"/>
    <w:basedOn w:val="DefaultParagraphFont"/>
    <w:link w:val="Heading5"/>
    <w:rsid w:val="00CF49CC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CF49CC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CF49C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rsid w:val="006E10BF"/>
    <w:pPr>
      <w:numPr>
        <w:numId w:val="1"/>
      </w:numPr>
      <w:spacing w:after="120"/>
    </w:pPr>
    <w:rPr>
      <w:color w:val="000000" w:themeColor="text1"/>
      <w:sz w:val="22"/>
    </w:rPr>
  </w:style>
  <w:style w:type="paragraph" w:customStyle="1" w:styleId="Bullet2">
    <w:name w:val="Bullet 2"/>
    <w:basedOn w:val="Normal"/>
    <w:link w:val="Bullet2Char"/>
    <w:qFormat/>
    <w:rsid w:val="006E10BF"/>
    <w:pPr>
      <w:numPr>
        <w:numId w:val="2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AB76B7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441393"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rsid w:val="004E0BBB"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3621C3"/>
    <w:pPr>
      <w:tabs>
        <w:tab w:val="right" w:leader="dot" w:pos="9781"/>
      </w:tabs>
      <w:spacing w:after="40" w:line="300" w:lineRule="atLeast"/>
      <w:ind w:left="425" w:right="425" w:hanging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3621C3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Normal"/>
    <w:next w:val="Normal"/>
    <w:uiPriority w:val="99"/>
    <w:rsid w:val="007D1805"/>
    <w:pPr>
      <w:tabs>
        <w:tab w:val="right" w:leader="dot" w:pos="9781"/>
      </w:tabs>
      <w:spacing w:after="60"/>
      <w:ind w:left="1276" w:right="424" w:hanging="1276"/>
    </w:pPr>
    <w:rPr>
      <w:i/>
      <w:sz w:val="22"/>
    </w:rPr>
  </w:style>
  <w:style w:type="paragraph" w:customStyle="1" w:styleId="Tabletext">
    <w:name w:val="Table text"/>
    <w:basedOn w:val="Normal"/>
    <w:qFormat/>
    <w:rsid w:val="00414698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441393"/>
    <w:rPr>
      <w:b/>
      <w:color w:val="009FE3" w:themeColor="accent2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uiPriority w:val="39"/>
    <w:unhideWhenUsed/>
    <w:rsid w:val="00F259E2"/>
    <w:pPr>
      <w:spacing w:after="60"/>
      <w:ind w:left="1134" w:hanging="709"/>
    </w:pPr>
  </w:style>
  <w:style w:type="paragraph" w:customStyle="1" w:styleId="Listatext">
    <w:name w:val="List a text"/>
    <w:basedOn w:val="Normal"/>
    <w:qFormat/>
    <w:rsid w:val="0053692E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6E10BF"/>
    <w:rPr>
      <w:color w:val="000000" w:themeColor="text1"/>
      <w:lang w:val="en-GB"/>
    </w:rPr>
  </w:style>
  <w:style w:type="paragraph" w:customStyle="1" w:styleId="AppendixHead1">
    <w:name w:val="Appendix Head 1"/>
    <w:basedOn w:val="Normal"/>
    <w:next w:val="Heading1separatationline"/>
    <w:rsid w:val="006E10BF"/>
    <w:pPr>
      <w:numPr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6E10BF"/>
    <w:pPr>
      <w:numPr>
        <w:ilvl w:val="1"/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6E10BF"/>
    <w:pPr>
      <w:numPr>
        <w:ilvl w:val="2"/>
        <w:numId w:val="12"/>
      </w:numPr>
      <w:spacing w:before="120" w:after="120" w:line="240" w:lineRule="auto"/>
    </w:pPr>
    <w:rPr>
      <w:rFonts w:eastAsia="Calibri" w:cs="Arial"/>
      <w:b/>
      <w:smallCaps/>
      <w:color w:val="407EC9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6E10BF"/>
    <w:pPr>
      <w:numPr>
        <w:ilvl w:val="3"/>
        <w:numId w:val="12"/>
      </w:numPr>
      <w:spacing w:before="120" w:after="120" w:line="240" w:lineRule="auto"/>
    </w:pPr>
    <w:rPr>
      <w:rFonts w:eastAsia="Calibri" w:cs="Arial"/>
      <w:b/>
      <w:color w:val="407EC9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6E10BF"/>
    <w:pPr>
      <w:numPr>
        <w:numId w:val="3"/>
      </w:numPr>
      <w:spacing w:after="360"/>
    </w:pPr>
    <w:rPr>
      <w:b/>
      <w:i/>
      <w:caps/>
      <w:color w:val="407EC9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6E10BF"/>
    <w:rPr>
      <w:b/>
      <w:i/>
      <w:caps/>
      <w:color w:val="407EC9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6E10BF"/>
    <w:pPr>
      <w:numPr>
        <w:numId w:val="11"/>
      </w:numPr>
      <w:spacing w:before="120" w:after="120" w:line="240" w:lineRule="auto"/>
    </w:pPr>
    <w:rPr>
      <w:rFonts w:eastAsia="Calibri" w:cs="Calibri"/>
      <w:b/>
      <w:bCs/>
      <w:caps/>
      <w:color w:val="407EC9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6E10BF"/>
    <w:pPr>
      <w:numPr>
        <w:ilvl w:val="1"/>
        <w:numId w:val="11"/>
      </w:numPr>
      <w:spacing w:before="120" w:after="120" w:line="240" w:lineRule="auto"/>
    </w:pPr>
    <w:rPr>
      <w:rFonts w:eastAsia="Calibri" w:cs="Calibri"/>
      <w:b/>
      <w:caps/>
      <w:color w:val="407EC9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6E10BF"/>
    <w:pPr>
      <w:numPr>
        <w:ilvl w:val="2"/>
        <w:numId w:val="11"/>
      </w:numPr>
      <w:spacing w:before="120" w:after="120" w:line="240" w:lineRule="auto"/>
    </w:pPr>
    <w:rPr>
      <w:rFonts w:eastAsia="Calibri" w:cs="Calibri"/>
      <w:b/>
      <w:smallCaps/>
      <w:color w:val="407EC9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6E10BF"/>
    <w:pPr>
      <w:numPr>
        <w:ilvl w:val="3"/>
        <w:numId w:val="11"/>
      </w:numPr>
      <w:spacing w:before="120" w:after="120" w:line="240" w:lineRule="auto"/>
    </w:pPr>
    <w:rPr>
      <w:rFonts w:eastAsia="Calibri" w:cs="Calibri"/>
      <w:b/>
      <w:color w:val="407EC9"/>
      <w:sz w:val="22"/>
      <w:lang w:eastAsia="en-GB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unhideWhenUsed/>
    <w:rsid w:val="00CF49C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F49CC"/>
    <w:rPr>
      <w:sz w:val="16"/>
      <w:szCs w:val="16"/>
      <w:lang w:val="en-GB"/>
    </w:rPr>
  </w:style>
  <w:style w:type="paragraph" w:customStyle="1" w:styleId="InsetList">
    <w:name w:val="Inset List"/>
    <w:basedOn w:val="Normal"/>
    <w:rsid w:val="006E10BF"/>
    <w:pPr>
      <w:numPr>
        <w:numId w:val="9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CF49CC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customStyle="1" w:styleId="Reference">
    <w:name w:val="Reference"/>
    <w:basedOn w:val="Normal"/>
    <w:qFormat/>
    <w:rsid w:val="006E10BF"/>
    <w:pPr>
      <w:numPr>
        <w:numId w:val="17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qFormat/>
    <w:rsid w:val="006E10BF"/>
    <w:pPr>
      <w:numPr>
        <w:numId w:val="6"/>
      </w:numPr>
      <w:tabs>
        <w:tab w:val="left" w:pos="851"/>
      </w:tabs>
      <w:spacing w:after="240"/>
      <w:ind w:left="851" w:hanging="851"/>
    </w:pPr>
  </w:style>
  <w:style w:type="paragraph" w:styleId="ListNumber">
    <w:name w:val="List Number"/>
    <w:basedOn w:val="Normal"/>
    <w:semiHidden/>
    <w:rsid w:val="006E10BF"/>
    <w:pPr>
      <w:numPr>
        <w:numId w:val="14"/>
      </w:numPr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3621C3"/>
    <w:pPr>
      <w:tabs>
        <w:tab w:val="right" w:leader="dot" w:pos="10195"/>
      </w:tabs>
      <w:ind w:left="1134" w:right="425" w:hanging="1134"/>
    </w:pPr>
    <w:rPr>
      <w:b/>
      <w:color w:val="00558C"/>
      <w:sz w:val="22"/>
    </w:rPr>
  </w:style>
  <w:style w:type="paragraph" w:styleId="FootnoteText">
    <w:name w:val="footnote text"/>
    <w:basedOn w:val="Normal"/>
    <w:link w:val="FootnoteTextChar"/>
    <w:unhideWhenUsed/>
    <w:rsid w:val="00332A7B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32A7B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CF49CC"/>
    <w:rPr>
      <w:vertAlign w:val="superscript"/>
    </w:rPr>
  </w:style>
  <w:style w:type="character" w:styleId="PageNumber">
    <w:name w:val="page number"/>
    <w:rsid w:val="006C48F9"/>
    <w:rPr>
      <w:rFonts w:asciiTheme="minorHAnsi" w:hAnsiTheme="minorHAnsi"/>
      <w:sz w:val="15"/>
    </w:rPr>
  </w:style>
  <w:style w:type="paragraph" w:customStyle="1" w:styleId="Footereditionno">
    <w:name w:val="Footer edition no."/>
    <w:basedOn w:val="Normal"/>
    <w:rsid w:val="00F74309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6E10BF"/>
    <w:pPr>
      <w:numPr>
        <w:ilvl w:val="1"/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numbering" w:styleId="ArticleSection">
    <w:name w:val="Outline List 3"/>
    <w:basedOn w:val="NoList"/>
    <w:rsid w:val="006E10BF"/>
    <w:pPr>
      <w:numPr>
        <w:numId w:val="7"/>
      </w:numPr>
    </w:pPr>
  </w:style>
  <w:style w:type="paragraph" w:styleId="TOC5">
    <w:name w:val="toc 5"/>
    <w:basedOn w:val="Normal"/>
    <w:next w:val="Normal"/>
    <w:autoRedefine/>
    <w:uiPriority w:val="39"/>
    <w:rsid w:val="007E28D0"/>
    <w:pPr>
      <w:tabs>
        <w:tab w:val="right" w:leader="dot" w:pos="10206"/>
      </w:tabs>
      <w:spacing w:before="60" w:after="60" w:line="240" w:lineRule="auto"/>
      <w:ind w:left="1843" w:hanging="1418"/>
    </w:pPr>
    <w:rPr>
      <w:rFonts w:eastAsia="Times New Roman" w:cs="Times New Roman"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CF49CC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CF49CC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CF49CC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CF49CC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Listi">
    <w:name w:val="List i"/>
    <w:basedOn w:val="Normal"/>
    <w:qFormat/>
    <w:rsid w:val="006E10BF"/>
    <w:pPr>
      <w:numPr>
        <w:ilvl w:val="2"/>
        <w:numId w:val="19"/>
      </w:numPr>
      <w:spacing w:after="120"/>
    </w:pPr>
    <w:rPr>
      <w:sz w:val="20"/>
    </w:rPr>
  </w:style>
  <w:style w:type="paragraph" w:customStyle="1" w:styleId="Listitext">
    <w:name w:val="List i text"/>
    <w:basedOn w:val="Normal"/>
    <w:rsid w:val="0053692E"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qFormat/>
    <w:rsid w:val="00C222B4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C222B4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6E10BF"/>
    <w:pPr>
      <w:numPr>
        <w:numId w:val="16"/>
      </w:numPr>
      <w:spacing w:after="120" w:line="240" w:lineRule="auto"/>
      <w:ind w:left="1276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CF49CC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6E10BF"/>
    <w:pPr>
      <w:numPr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53692E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styleId="NormalWeb">
    <w:name w:val="Normal (Web)"/>
    <w:basedOn w:val="Normal"/>
    <w:uiPriority w:val="99"/>
    <w:rsid w:val="00CF49CC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">
    <w:name w:val="Equation"/>
    <w:basedOn w:val="Normal"/>
    <w:next w:val="BodyText"/>
    <w:qFormat/>
    <w:rsid w:val="006E10BF"/>
    <w:pPr>
      <w:keepNext/>
      <w:numPr>
        <w:numId w:val="8"/>
      </w:numPr>
      <w:spacing w:after="120" w:line="240" w:lineRule="auto"/>
    </w:pPr>
    <w:rPr>
      <w:rFonts w:eastAsia="Times New Roman" w:cs="Times New Roman"/>
      <w:i/>
      <w:sz w:val="22"/>
      <w:szCs w:val="24"/>
      <w:u w:val="single"/>
    </w:rPr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6E10BF"/>
    <w:pPr>
      <w:numPr>
        <w:numId w:val="5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6E10BF"/>
  </w:style>
  <w:style w:type="paragraph" w:customStyle="1" w:styleId="Figurecaption">
    <w:name w:val="Figure caption"/>
    <w:basedOn w:val="Caption"/>
    <w:next w:val="Normal"/>
    <w:qFormat/>
    <w:rsid w:val="006E10BF"/>
    <w:pPr>
      <w:numPr>
        <w:numId w:val="10"/>
      </w:numPr>
      <w:spacing w:before="240" w:after="240"/>
    </w:pPr>
  </w:style>
  <w:style w:type="paragraph" w:customStyle="1" w:styleId="AnnexBHead1">
    <w:name w:val="Annex B Head 1"/>
    <w:basedOn w:val="AnnexAHead1"/>
    <w:next w:val="Heading1separatationline"/>
    <w:rsid w:val="006E10BF"/>
    <w:pPr>
      <w:numPr>
        <w:numId w:val="13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6E10BF"/>
    <w:pPr>
      <w:numPr>
        <w:numId w:val="13"/>
      </w:numPr>
    </w:pPr>
  </w:style>
  <w:style w:type="paragraph" w:customStyle="1" w:styleId="AnnexBHead3">
    <w:name w:val="Annex B Head 3"/>
    <w:basedOn w:val="AnnexAHead3"/>
    <w:next w:val="BodyText"/>
    <w:rsid w:val="006E10BF"/>
    <w:pPr>
      <w:numPr>
        <w:numId w:val="4"/>
      </w:numPr>
    </w:pPr>
  </w:style>
  <w:style w:type="paragraph" w:customStyle="1" w:styleId="AnnexBHead4">
    <w:name w:val="Annex B Head 4"/>
    <w:basedOn w:val="AnnexAHead4"/>
    <w:next w:val="BodyText"/>
    <w:rsid w:val="006E10BF"/>
    <w:pPr>
      <w:numPr>
        <w:numId w:val="4"/>
      </w:numPr>
    </w:pPr>
  </w:style>
  <w:style w:type="paragraph" w:customStyle="1" w:styleId="Tableheading">
    <w:name w:val="Table heading"/>
    <w:basedOn w:val="Normal"/>
    <w:qFormat/>
    <w:rsid w:val="00414698"/>
    <w:pPr>
      <w:spacing w:before="60" w:after="60"/>
      <w:ind w:left="113" w:right="113"/>
    </w:pPr>
    <w:rPr>
      <w:b/>
      <w:color w:val="407EC9"/>
      <w:sz w:val="20"/>
      <w:lang w:val="en-US"/>
    </w:rPr>
  </w:style>
  <w:style w:type="paragraph" w:customStyle="1" w:styleId="Appendix">
    <w:name w:val="Appendix"/>
    <w:basedOn w:val="Annex"/>
    <w:next w:val="Normal"/>
    <w:rsid w:val="006E10BF"/>
    <w:pPr>
      <w:numPr>
        <w:numId w:val="18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paragraph" w:customStyle="1" w:styleId="Footerlandscape">
    <w:name w:val="Footer landscape"/>
    <w:basedOn w:val="Normal"/>
    <w:rsid w:val="00C716E5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6038D"/>
    <w:rPr>
      <w:caps/>
      <w:color w:val="00558C"/>
      <w:sz w:val="50"/>
    </w:rPr>
  </w:style>
  <w:style w:type="paragraph" w:customStyle="1" w:styleId="Documentdate">
    <w:name w:val="Document date"/>
    <w:basedOn w:val="Normal"/>
    <w:rsid w:val="004E0BBB"/>
    <w:rPr>
      <w:b/>
      <w:color w:val="00558C"/>
      <w:sz w:val="28"/>
    </w:rPr>
  </w:style>
  <w:style w:type="paragraph" w:customStyle="1" w:styleId="Footerportrait">
    <w:name w:val="Footer portrait"/>
    <w:basedOn w:val="Normal"/>
    <w:rsid w:val="00C716E5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E21A27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B643DF"/>
    <w:rPr>
      <w:color w:val="808080"/>
    </w:rPr>
  </w:style>
  <w:style w:type="paragraph" w:customStyle="1" w:styleId="Style1">
    <w:name w:val="Style1"/>
    <w:basedOn w:val="Tableheading"/>
    <w:rsid w:val="00982A22"/>
  </w:style>
  <w:style w:type="paragraph" w:customStyle="1" w:styleId="Style2">
    <w:name w:val="Style2"/>
    <w:basedOn w:val="TOC3"/>
    <w:autoRedefine/>
    <w:rsid w:val="009E433C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ationline"/>
    <w:rsid w:val="00AB76B7"/>
    <w:pPr>
      <w:ind w:right="14317"/>
    </w:pPr>
  </w:style>
  <w:style w:type="paragraph" w:customStyle="1" w:styleId="AnnexCHead1">
    <w:name w:val="Annex C Head 1"/>
    <w:basedOn w:val="Normal"/>
    <w:next w:val="Heading1separatationline"/>
    <w:rsid w:val="00A10EBA"/>
    <w:pPr>
      <w:numPr>
        <w:numId w:val="21"/>
      </w:numPr>
    </w:pPr>
    <w:rPr>
      <w:b/>
      <w:caps/>
      <w:color w:val="407EC9"/>
      <w:sz w:val="28"/>
    </w:rPr>
  </w:style>
  <w:style w:type="paragraph" w:customStyle="1" w:styleId="AnnexCHead2">
    <w:name w:val="Annex C Head 2"/>
    <w:basedOn w:val="Normal"/>
    <w:next w:val="Heading2separationline"/>
    <w:rsid w:val="00A10EBA"/>
    <w:pPr>
      <w:numPr>
        <w:ilvl w:val="1"/>
        <w:numId w:val="21"/>
      </w:numPr>
    </w:pPr>
    <w:rPr>
      <w:b/>
      <w:caps/>
      <w:color w:val="407EC9"/>
      <w:sz w:val="24"/>
    </w:rPr>
  </w:style>
  <w:style w:type="paragraph" w:customStyle="1" w:styleId="AnnexCHead3">
    <w:name w:val="Annex C Head 3"/>
    <w:basedOn w:val="Normal"/>
    <w:rsid w:val="00A10EBA"/>
    <w:pPr>
      <w:numPr>
        <w:ilvl w:val="2"/>
        <w:numId w:val="21"/>
      </w:numPr>
      <w:spacing w:before="120" w:after="120"/>
    </w:pPr>
    <w:rPr>
      <w:b/>
      <w:smallCaps/>
      <w:color w:val="407EC9"/>
      <w:sz w:val="22"/>
    </w:rPr>
  </w:style>
  <w:style w:type="paragraph" w:customStyle="1" w:styleId="AnnexCHead4">
    <w:name w:val="Annex C Head 4"/>
    <w:basedOn w:val="Normal"/>
    <w:next w:val="BodyText"/>
    <w:rsid w:val="00A10EBA"/>
    <w:pPr>
      <w:numPr>
        <w:ilvl w:val="3"/>
        <w:numId w:val="21"/>
      </w:numPr>
      <w:spacing w:before="120" w:after="120"/>
    </w:pPr>
    <w:rPr>
      <w:b/>
      <w:color w:val="407EC9"/>
      <w:sz w:val="22"/>
      <w:lang w:eastAsia="de-DE"/>
    </w:rPr>
  </w:style>
  <w:style w:type="paragraph" w:customStyle="1" w:styleId="AnnexDHead1">
    <w:name w:val="Annex D Head 1"/>
    <w:basedOn w:val="Normal"/>
    <w:next w:val="Heading1separatationline"/>
    <w:rsid w:val="006E10BF"/>
    <w:pPr>
      <w:numPr>
        <w:numId w:val="20"/>
      </w:numPr>
    </w:pPr>
    <w:rPr>
      <w:b/>
      <w:caps/>
      <w:color w:val="407EC9"/>
      <w:sz w:val="28"/>
      <w:lang w:eastAsia="de-DE"/>
    </w:rPr>
  </w:style>
  <w:style w:type="paragraph" w:customStyle="1" w:styleId="ANNEXDHEAD2">
    <w:name w:val="ANNEX D HEAD 2"/>
    <w:basedOn w:val="BodyText"/>
    <w:next w:val="Heading2separationline"/>
    <w:rsid w:val="006E10BF"/>
    <w:pPr>
      <w:numPr>
        <w:ilvl w:val="1"/>
        <w:numId w:val="20"/>
      </w:numPr>
      <w:spacing w:before="120"/>
    </w:pPr>
    <w:rPr>
      <w:b/>
      <w:color w:val="407EC9"/>
      <w:sz w:val="24"/>
      <w:lang w:eastAsia="de-DE"/>
    </w:rPr>
  </w:style>
  <w:style w:type="paragraph" w:customStyle="1" w:styleId="AnnexDHead3">
    <w:name w:val="Annex D Head 3"/>
    <w:basedOn w:val="BodyText"/>
    <w:rsid w:val="006E10BF"/>
    <w:pPr>
      <w:numPr>
        <w:ilvl w:val="2"/>
        <w:numId w:val="20"/>
      </w:numPr>
    </w:pPr>
    <w:rPr>
      <w:b/>
      <w:smallCaps/>
      <w:color w:val="407EC9"/>
      <w:lang w:eastAsia="de-DE"/>
    </w:rPr>
  </w:style>
  <w:style w:type="paragraph" w:customStyle="1" w:styleId="AnnexDHead4">
    <w:name w:val="Annex D Head 4"/>
    <w:basedOn w:val="Normal"/>
    <w:next w:val="BodyText"/>
    <w:rsid w:val="006E10BF"/>
    <w:pPr>
      <w:numPr>
        <w:ilvl w:val="3"/>
        <w:numId w:val="20"/>
      </w:numPr>
      <w:spacing w:before="120" w:after="120"/>
    </w:pPr>
    <w:rPr>
      <w:color w:val="407EC9"/>
      <w:sz w:val="22"/>
    </w:rPr>
  </w:style>
  <w:style w:type="paragraph" w:customStyle="1" w:styleId="Acronym">
    <w:name w:val="Acronym"/>
    <w:basedOn w:val="Normal"/>
    <w:qFormat/>
    <w:rsid w:val="00CB137B"/>
    <w:pPr>
      <w:spacing w:after="60"/>
      <w:ind w:left="1418" w:hanging="1418"/>
    </w:pPr>
    <w:rPr>
      <w:sz w:val="22"/>
    </w:rPr>
  </w:style>
  <w:style w:type="paragraph" w:customStyle="1" w:styleId="ANNEXEHEAD1">
    <w:name w:val="ANNEX E HEAD 1"/>
    <w:basedOn w:val="Normal"/>
    <w:next w:val="Heading1separatationline"/>
    <w:rsid w:val="009D25B8"/>
    <w:pPr>
      <w:numPr>
        <w:numId w:val="22"/>
      </w:numPr>
    </w:pPr>
    <w:rPr>
      <w:b/>
      <w:color w:val="407EC9"/>
      <w:sz w:val="28"/>
    </w:rPr>
  </w:style>
  <w:style w:type="paragraph" w:customStyle="1" w:styleId="ANNEXEHEAD2">
    <w:name w:val="ANNEX E HEAD 2"/>
    <w:basedOn w:val="Normal"/>
    <w:next w:val="Heading2separationline"/>
    <w:rsid w:val="009D25B8"/>
    <w:pPr>
      <w:numPr>
        <w:ilvl w:val="1"/>
        <w:numId w:val="22"/>
      </w:numPr>
    </w:pPr>
    <w:rPr>
      <w:b/>
      <w:color w:val="407EC9"/>
      <w:sz w:val="24"/>
    </w:rPr>
  </w:style>
  <w:style w:type="paragraph" w:customStyle="1" w:styleId="ANNEXEHEAD3">
    <w:name w:val="ANNEX E HEAD 3"/>
    <w:basedOn w:val="Normal"/>
    <w:next w:val="BodyText"/>
    <w:rsid w:val="009D25B8"/>
    <w:pPr>
      <w:numPr>
        <w:ilvl w:val="2"/>
        <w:numId w:val="22"/>
      </w:numPr>
    </w:pPr>
    <w:rPr>
      <w:b/>
      <w:color w:val="407EC9"/>
      <w:sz w:val="22"/>
    </w:rPr>
  </w:style>
  <w:style w:type="paragraph" w:customStyle="1" w:styleId="AnnexEHead4">
    <w:name w:val="Annex E Head 4"/>
    <w:basedOn w:val="Normal"/>
    <w:next w:val="BodyText"/>
    <w:rsid w:val="009D25B8"/>
    <w:pPr>
      <w:numPr>
        <w:ilvl w:val="3"/>
        <w:numId w:val="23"/>
      </w:numPr>
    </w:pPr>
    <w:rPr>
      <w:b/>
      <w:color w:val="407EC9"/>
      <w:sz w:val="22"/>
    </w:rPr>
  </w:style>
  <w:style w:type="paragraph" w:customStyle="1" w:styleId="ANNEXFHEAD1">
    <w:name w:val="ANNEX F HEAD 1"/>
    <w:basedOn w:val="Normal"/>
    <w:next w:val="Heading1separatationline"/>
    <w:rsid w:val="009D25B8"/>
    <w:pPr>
      <w:numPr>
        <w:numId w:val="24"/>
      </w:numPr>
    </w:pPr>
    <w:rPr>
      <w:b/>
      <w:color w:val="407EC9"/>
      <w:sz w:val="28"/>
    </w:rPr>
  </w:style>
  <w:style w:type="paragraph" w:customStyle="1" w:styleId="ANNEXFHEAD2">
    <w:name w:val="ANNEX F HEAD 2"/>
    <w:basedOn w:val="Normal"/>
    <w:next w:val="Heading2separationline"/>
    <w:rsid w:val="009D25B8"/>
    <w:pPr>
      <w:numPr>
        <w:ilvl w:val="1"/>
        <w:numId w:val="24"/>
      </w:numPr>
    </w:pPr>
    <w:rPr>
      <w:b/>
      <w:color w:val="407EC9"/>
      <w:sz w:val="24"/>
    </w:rPr>
  </w:style>
  <w:style w:type="paragraph" w:customStyle="1" w:styleId="ANNEXFHEAD3">
    <w:name w:val="ANNEX F HEAD 3"/>
    <w:basedOn w:val="Normal"/>
    <w:next w:val="BodyText"/>
    <w:rsid w:val="009D25B8"/>
    <w:pPr>
      <w:numPr>
        <w:ilvl w:val="2"/>
        <w:numId w:val="24"/>
      </w:numPr>
    </w:pPr>
    <w:rPr>
      <w:b/>
      <w:smallCaps/>
      <w:color w:val="407EC9"/>
      <w:sz w:val="22"/>
    </w:rPr>
  </w:style>
  <w:style w:type="paragraph" w:customStyle="1" w:styleId="AnnexFHead4">
    <w:name w:val="Annex F Head 4"/>
    <w:basedOn w:val="Normal"/>
    <w:next w:val="BodyText"/>
    <w:rsid w:val="009D25B8"/>
    <w:pPr>
      <w:numPr>
        <w:ilvl w:val="3"/>
        <w:numId w:val="24"/>
      </w:numPr>
    </w:pPr>
    <w:rPr>
      <w:b/>
      <w:color w:val="407EC9"/>
      <w:sz w:val="22"/>
    </w:rPr>
  </w:style>
  <w:style w:type="paragraph" w:customStyle="1" w:styleId="ANNEXGHEAD1">
    <w:name w:val="ANNEX G HEAD 1"/>
    <w:basedOn w:val="Normal"/>
    <w:next w:val="Heading1separatationline"/>
    <w:rsid w:val="009D25B8"/>
    <w:pPr>
      <w:numPr>
        <w:numId w:val="25"/>
      </w:numPr>
    </w:pPr>
    <w:rPr>
      <w:b/>
      <w:color w:val="407EC9"/>
      <w:sz w:val="28"/>
    </w:rPr>
  </w:style>
  <w:style w:type="paragraph" w:customStyle="1" w:styleId="ANNEXGHEAD2">
    <w:name w:val="ANNEX G HEAD 2"/>
    <w:basedOn w:val="Normal"/>
    <w:next w:val="Heading2separationline"/>
    <w:rsid w:val="009D25B8"/>
    <w:pPr>
      <w:numPr>
        <w:ilvl w:val="1"/>
        <w:numId w:val="25"/>
      </w:numPr>
    </w:pPr>
    <w:rPr>
      <w:b/>
      <w:color w:val="407EC9"/>
      <w:sz w:val="24"/>
    </w:rPr>
  </w:style>
  <w:style w:type="paragraph" w:customStyle="1" w:styleId="ANNEXGHEAD3">
    <w:name w:val="ANNEX G HEAD 3"/>
    <w:basedOn w:val="Normal"/>
    <w:next w:val="BodyText"/>
    <w:rsid w:val="009D25B8"/>
    <w:pPr>
      <w:numPr>
        <w:ilvl w:val="2"/>
        <w:numId w:val="25"/>
      </w:numPr>
    </w:pPr>
    <w:rPr>
      <w:b/>
      <w:smallCaps/>
      <w:color w:val="407EC9"/>
      <w:sz w:val="22"/>
    </w:rPr>
  </w:style>
  <w:style w:type="paragraph" w:customStyle="1" w:styleId="AnnexGHead4">
    <w:name w:val="Annex G Head 4"/>
    <w:basedOn w:val="Normal"/>
    <w:next w:val="BodyText"/>
    <w:rsid w:val="009D25B8"/>
    <w:pPr>
      <w:numPr>
        <w:ilvl w:val="3"/>
        <w:numId w:val="25"/>
      </w:numPr>
    </w:pPr>
    <w:rPr>
      <w:b/>
      <w:color w:val="407EC9"/>
      <w:sz w:val="22"/>
    </w:rPr>
  </w:style>
  <w:style w:type="paragraph" w:customStyle="1" w:styleId="AnnexHHead1">
    <w:name w:val="Annex H Head 1"/>
    <w:basedOn w:val="Normal"/>
    <w:next w:val="Heading1separatationline"/>
    <w:rsid w:val="009D25B8"/>
    <w:pPr>
      <w:numPr>
        <w:numId w:val="26"/>
      </w:numPr>
    </w:pPr>
    <w:rPr>
      <w:b/>
      <w:caps/>
      <w:color w:val="407EC9"/>
      <w:sz w:val="28"/>
    </w:rPr>
  </w:style>
  <w:style w:type="paragraph" w:customStyle="1" w:styleId="AnnexHHead2">
    <w:name w:val="Annex H Head 2"/>
    <w:basedOn w:val="Normal"/>
    <w:next w:val="Heading2separationline"/>
    <w:rsid w:val="009D25B8"/>
    <w:pPr>
      <w:numPr>
        <w:ilvl w:val="1"/>
        <w:numId w:val="26"/>
      </w:numPr>
    </w:pPr>
    <w:rPr>
      <w:b/>
      <w:caps/>
      <w:color w:val="407EC9"/>
      <w:sz w:val="24"/>
    </w:rPr>
  </w:style>
  <w:style w:type="paragraph" w:customStyle="1" w:styleId="AnnexHHead3">
    <w:name w:val="Annex H Head 3"/>
    <w:basedOn w:val="Normal"/>
    <w:rsid w:val="009D25B8"/>
    <w:pPr>
      <w:numPr>
        <w:ilvl w:val="2"/>
        <w:numId w:val="26"/>
      </w:numPr>
    </w:pPr>
    <w:rPr>
      <w:b/>
      <w:color w:val="407EC9"/>
      <w:sz w:val="22"/>
    </w:rPr>
  </w:style>
  <w:style w:type="paragraph" w:customStyle="1" w:styleId="AnnexHHead4">
    <w:name w:val="Annex H Head 4"/>
    <w:basedOn w:val="Normal"/>
    <w:next w:val="BodyText"/>
    <w:rsid w:val="009D25B8"/>
    <w:pPr>
      <w:numPr>
        <w:ilvl w:val="3"/>
        <w:numId w:val="26"/>
      </w:numPr>
    </w:pPr>
    <w:rPr>
      <w:b/>
      <w:color w:val="407EC9"/>
      <w:sz w:val="22"/>
    </w:rPr>
  </w:style>
  <w:style w:type="paragraph" w:customStyle="1" w:styleId="AnnexIHead1">
    <w:name w:val="Annex I Head 1"/>
    <w:basedOn w:val="Normal"/>
    <w:next w:val="Heading1separatationline"/>
    <w:rsid w:val="009D25B8"/>
    <w:pPr>
      <w:numPr>
        <w:numId w:val="27"/>
      </w:numPr>
    </w:pPr>
    <w:rPr>
      <w:b/>
      <w:caps/>
      <w:color w:val="407EC9"/>
      <w:sz w:val="28"/>
    </w:rPr>
  </w:style>
  <w:style w:type="paragraph" w:customStyle="1" w:styleId="AnnexIHead2">
    <w:name w:val="Annex I Head 2"/>
    <w:basedOn w:val="Normal"/>
    <w:next w:val="Heading2separationline"/>
    <w:rsid w:val="009D25B8"/>
    <w:pPr>
      <w:numPr>
        <w:ilvl w:val="1"/>
        <w:numId w:val="27"/>
      </w:numPr>
    </w:pPr>
    <w:rPr>
      <w:b/>
      <w:caps/>
      <w:color w:val="407EC9"/>
      <w:sz w:val="24"/>
    </w:rPr>
  </w:style>
  <w:style w:type="paragraph" w:customStyle="1" w:styleId="AnnexIHead3">
    <w:name w:val="Annex I Head 3"/>
    <w:basedOn w:val="Normal"/>
    <w:next w:val="BodyText"/>
    <w:rsid w:val="009D25B8"/>
    <w:pPr>
      <w:numPr>
        <w:ilvl w:val="2"/>
        <w:numId w:val="27"/>
      </w:numPr>
    </w:pPr>
    <w:rPr>
      <w:b/>
      <w:smallCaps/>
      <w:color w:val="407EC9"/>
      <w:sz w:val="22"/>
    </w:rPr>
  </w:style>
  <w:style w:type="paragraph" w:customStyle="1" w:styleId="AnnexIHead4">
    <w:name w:val="Annex I Head 4"/>
    <w:basedOn w:val="Normal"/>
    <w:next w:val="BodyText"/>
    <w:rsid w:val="009D25B8"/>
    <w:pPr>
      <w:numPr>
        <w:ilvl w:val="3"/>
        <w:numId w:val="27"/>
      </w:numPr>
    </w:pPr>
    <w:rPr>
      <w:b/>
      <w:color w:val="407EC9"/>
      <w:sz w:val="22"/>
    </w:rPr>
  </w:style>
  <w:style w:type="paragraph" w:customStyle="1" w:styleId="AnnexJHead1">
    <w:name w:val="Annex J Head 1"/>
    <w:basedOn w:val="Normal"/>
    <w:next w:val="Heading1separatationline"/>
    <w:rsid w:val="009D25B8"/>
    <w:pPr>
      <w:numPr>
        <w:numId w:val="28"/>
      </w:numPr>
    </w:pPr>
    <w:rPr>
      <w:b/>
      <w:caps/>
      <w:color w:val="407EC9"/>
      <w:sz w:val="28"/>
    </w:rPr>
  </w:style>
  <w:style w:type="paragraph" w:customStyle="1" w:styleId="AnnexJHead2">
    <w:name w:val="Annex J Head 2"/>
    <w:basedOn w:val="Normal"/>
    <w:next w:val="Heading2separationline"/>
    <w:rsid w:val="009D25B8"/>
    <w:pPr>
      <w:numPr>
        <w:ilvl w:val="1"/>
        <w:numId w:val="28"/>
      </w:numPr>
    </w:pPr>
    <w:rPr>
      <w:b/>
      <w:caps/>
      <w:color w:val="407EC9"/>
      <w:sz w:val="24"/>
    </w:rPr>
  </w:style>
  <w:style w:type="paragraph" w:customStyle="1" w:styleId="AnnexJHead3">
    <w:name w:val="Annex J Head 3"/>
    <w:basedOn w:val="Normal"/>
    <w:next w:val="BodyText"/>
    <w:rsid w:val="009D25B8"/>
    <w:pPr>
      <w:numPr>
        <w:ilvl w:val="2"/>
        <w:numId w:val="28"/>
      </w:numPr>
    </w:pPr>
    <w:rPr>
      <w:b/>
      <w:smallCaps/>
      <w:color w:val="407EC9"/>
      <w:sz w:val="22"/>
    </w:rPr>
  </w:style>
  <w:style w:type="paragraph" w:customStyle="1" w:styleId="AnnexJHead4">
    <w:name w:val="Annex J Head 4"/>
    <w:basedOn w:val="Normal"/>
    <w:next w:val="BodyText"/>
    <w:rsid w:val="009D25B8"/>
    <w:pPr>
      <w:numPr>
        <w:ilvl w:val="3"/>
        <w:numId w:val="28"/>
      </w:numPr>
    </w:pPr>
    <w:rPr>
      <w:b/>
      <w:color w:val="407EC9"/>
      <w:sz w:val="22"/>
    </w:rPr>
  </w:style>
  <w:style w:type="paragraph" w:customStyle="1" w:styleId="AnnexKHead1">
    <w:name w:val="Annex K Head 1"/>
    <w:basedOn w:val="Normal"/>
    <w:next w:val="Heading1separatationline"/>
    <w:rsid w:val="009D25B8"/>
    <w:pPr>
      <w:numPr>
        <w:numId w:val="29"/>
      </w:numPr>
    </w:pPr>
    <w:rPr>
      <w:b/>
      <w:caps/>
      <w:color w:val="407EC9"/>
      <w:sz w:val="28"/>
    </w:rPr>
  </w:style>
  <w:style w:type="paragraph" w:customStyle="1" w:styleId="AnnexKHead2">
    <w:name w:val="Annex K Head 2"/>
    <w:basedOn w:val="Normal"/>
    <w:next w:val="Heading2separationline"/>
    <w:rsid w:val="009D25B8"/>
    <w:pPr>
      <w:numPr>
        <w:ilvl w:val="1"/>
        <w:numId w:val="29"/>
      </w:numPr>
    </w:pPr>
    <w:rPr>
      <w:b/>
      <w:caps/>
      <w:color w:val="407EC9"/>
      <w:sz w:val="24"/>
    </w:rPr>
  </w:style>
  <w:style w:type="paragraph" w:customStyle="1" w:styleId="AnnexKHead3">
    <w:name w:val="Annex K Head 3"/>
    <w:basedOn w:val="Normal"/>
    <w:next w:val="BodyText"/>
    <w:rsid w:val="009D25B8"/>
    <w:pPr>
      <w:numPr>
        <w:ilvl w:val="2"/>
        <w:numId w:val="29"/>
      </w:numPr>
    </w:pPr>
    <w:rPr>
      <w:b/>
      <w:smallCaps/>
      <w:color w:val="407EC9"/>
      <w:sz w:val="22"/>
    </w:rPr>
  </w:style>
  <w:style w:type="paragraph" w:customStyle="1" w:styleId="AnnexKHead4">
    <w:name w:val="Annex K Head 4"/>
    <w:basedOn w:val="Normal"/>
    <w:next w:val="BodyText"/>
    <w:rsid w:val="009D25B8"/>
    <w:pPr>
      <w:numPr>
        <w:ilvl w:val="3"/>
        <w:numId w:val="29"/>
      </w:numPr>
    </w:pPr>
    <w:rPr>
      <w:b/>
      <w:color w:val="407EC9"/>
      <w:sz w:val="22"/>
    </w:rPr>
  </w:style>
  <w:style w:type="paragraph" w:customStyle="1" w:styleId="AnnexLHead1">
    <w:name w:val="Annex L Head 1"/>
    <w:basedOn w:val="Normal"/>
    <w:next w:val="Heading1separatationline"/>
    <w:rsid w:val="009D25B8"/>
    <w:pPr>
      <w:numPr>
        <w:numId w:val="30"/>
      </w:numPr>
    </w:pPr>
    <w:rPr>
      <w:b/>
      <w:caps/>
      <w:color w:val="407EC9"/>
      <w:sz w:val="28"/>
    </w:rPr>
  </w:style>
  <w:style w:type="paragraph" w:customStyle="1" w:styleId="AnnexLHead2">
    <w:name w:val="Annex L Head 2"/>
    <w:basedOn w:val="Normal"/>
    <w:next w:val="BodyText"/>
    <w:rsid w:val="009D25B8"/>
    <w:pPr>
      <w:numPr>
        <w:ilvl w:val="1"/>
        <w:numId w:val="30"/>
      </w:numPr>
    </w:pPr>
    <w:rPr>
      <w:b/>
      <w:caps/>
      <w:color w:val="407EC9"/>
      <w:sz w:val="24"/>
    </w:rPr>
  </w:style>
  <w:style w:type="paragraph" w:customStyle="1" w:styleId="AnnexLHead3">
    <w:name w:val="Annex L Head 3"/>
    <w:basedOn w:val="Normal"/>
    <w:next w:val="BodyText"/>
    <w:rsid w:val="009D25B8"/>
    <w:pPr>
      <w:numPr>
        <w:ilvl w:val="2"/>
        <w:numId w:val="30"/>
      </w:numPr>
    </w:pPr>
    <w:rPr>
      <w:b/>
      <w:smallCaps/>
      <w:color w:val="407EC9"/>
      <w:sz w:val="22"/>
    </w:rPr>
  </w:style>
  <w:style w:type="paragraph" w:customStyle="1" w:styleId="AnnexLHead4">
    <w:name w:val="Annex L Head 4"/>
    <w:basedOn w:val="Normal"/>
    <w:next w:val="BodyText"/>
    <w:rsid w:val="009D25B8"/>
    <w:pPr>
      <w:numPr>
        <w:ilvl w:val="3"/>
        <w:numId w:val="30"/>
      </w:numPr>
    </w:pPr>
    <w:rPr>
      <w:b/>
      <w:color w:val="407EC9"/>
      <w:sz w:val="22"/>
    </w:rPr>
  </w:style>
  <w:style w:type="paragraph" w:customStyle="1" w:styleId="AnnexMHead1">
    <w:name w:val="Annex M Head 1"/>
    <w:basedOn w:val="Normal"/>
    <w:next w:val="Heading1separatationline"/>
    <w:rsid w:val="009D25B8"/>
    <w:pPr>
      <w:numPr>
        <w:numId w:val="31"/>
      </w:numPr>
    </w:pPr>
    <w:rPr>
      <w:b/>
      <w:caps/>
      <w:color w:val="407EC9"/>
      <w:sz w:val="28"/>
    </w:rPr>
  </w:style>
  <w:style w:type="paragraph" w:customStyle="1" w:styleId="AnnexMHead2">
    <w:name w:val="Annex M Head 2"/>
    <w:basedOn w:val="Normal"/>
    <w:next w:val="Heading2separationline"/>
    <w:rsid w:val="009D25B8"/>
    <w:pPr>
      <w:numPr>
        <w:ilvl w:val="1"/>
        <w:numId w:val="31"/>
      </w:numPr>
    </w:pPr>
    <w:rPr>
      <w:b/>
      <w:caps/>
      <w:color w:val="407EC9"/>
      <w:sz w:val="24"/>
    </w:rPr>
  </w:style>
  <w:style w:type="paragraph" w:customStyle="1" w:styleId="AnnexMHead3">
    <w:name w:val="Annex M Head 3"/>
    <w:basedOn w:val="Normal"/>
    <w:next w:val="BodyText"/>
    <w:rsid w:val="009D25B8"/>
    <w:pPr>
      <w:numPr>
        <w:ilvl w:val="2"/>
        <w:numId w:val="31"/>
      </w:numPr>
    </w:pPr>
    <w:rPr>
      <w:b/>
      <w:smallCaps/>
      <w:color w:val="407EC9"/>
      <w:sz w:val="22"/>
    </w:rPr>
  </w:style>
  <w:style w:type="paragraph" w:customStyle="1" w:styleId="AnnexMHead4">
    <w:name w:val="Annex M Head 4"/>
    <w:basedOn w:val="Normal"/>
    <w:next w:val="BodyText"/>
    <w:rsid w:val="009D25B8"/>
    <w:pPr>
      <w:numPr>
        <w:ilvl w:val="3"/>
        <w:numId w:val="31"/>
      </w:numPr>
    </w:pPr>
    <w:rPr>
      <w:b/>
      <w:color w:val="407EC9"/>
      <w:sz w:val="22"/>
    </w:rPr>
  </w:style>
  <w:style w:type="paragraph" w:styleId="ListParagraph">
    <w:name w:val="List Paragraph"/>
    <w:basedOn w:val="Normal"/>
    <w:uiPriority w:val="34"/>
    <w:rsid w:val="00845A44"/>
    <w:pPr>
      <w:spacing w:line="240" w:lineRule="auto"/>
      <w:ind w:left="720"/>
      <w:contextualSpacing/>
    </w:pPr>
    <w:rPr>
      <w:rFonts w:ascii="Arial" w:eastAsia="Calibri" w:hAnsi="Arial" w:cs="Calibri"/>
      <w:sz w:val="22"/>
      <w:lang w:eastAsia="en-GB"/>
    </w:rPr>
  </w:style>
  <w:style w:type="paragraph" w:customStyle="1" w:styleId="Noting">
    <w:name w:val="Noting"/>
    <w:basedOn w:val="BodyText"/>
    <w:qFormat/>
    <w:rsid w:val="004E24C2"/>
    <w:pPr>
      <w:spacing w:before="120" w:after="240" w:line="240" w:lineRule="auto"/>
      <w:ind w:left="567"/>
      <w:jc w:val="both"/>
    </w:pPr>
    <w:rPr>
      <w:rFonts w:ascii="Calibri" w:eastAsia="Times New Roman" w:hAnsi="Calibri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mailto:marie-helene.grillet@iala-aism.org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26" Type="http://schemas.microsoft.com/office/2011/relationships/commentsExtended" Target="commentsExtended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5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eld.IH-LTP-SI-SPR\Downloads\IALA%20Guideline%20template%2025Jun16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2430A-C3E4-46A6-B201-46EFE2DEB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IALA Guideline template 25Jun16.dotx</Template>
  <TotalTime>88</TotalTime>
  <Pages>6</Pages>
  <Words>972</Words>
  <Characters>5541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IALA Guideline 1115</vt:lpstr>
      <vt:lpstr>IALA Guideline 1115</vt:lpstr>
    </vt:vector>
  </TitlesOfParts>
  <Manager>IALA</Manager>
  <Company>IALA</Company>
  <LinksUpToDate>false</LinksUpToDate>
  <CharactersWithSpaces>6501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Field</dc:creator>
  <cp:lastModifiedBy>Wim</cp:lastModifiedBy>
  <cp:revision>11</cp:revision>
  <dcterms:created xsi:type="dcterms:W3CDTF">2017-04-26T17:16:00Z</dcterms:created>
  <dcterms:modified xsi:type="dcterms:W3CDTF">2017-08-13T09:52:00Z</dcterms:modified>
</cp:coreProperties>
</file>